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ECA937" w14:textId="77777777" w:rsidR="00401B87" w:rsidRPr="00401B87" w:rsidRDefault="00401B87" w:rsidP="00401B87">
      <w:pPr>
        <w:jc w:val="center"/>
        <w:rPr>
          <w:rFonts w:ascii="Arial" w:hAnsi="Arial" w:cs="Arial"/>
          <w:sz w:val="40"/>
          <w:szCs w:val="40"/>
        </w:rPr>
      </w:pPr>
      <w:bookmarkStart w:id="0" w:name="_GoBack"/>
      <w:bookmarkEnd w:id="0"/>
      <w:r w:rsidRPr="00401B87">
        <w:rPr>
          <w:rFonts w:ascii="Arial" w:hAnsi="Arial" w:cs="Arial"/>
          <w:sz w:val="40"/>
          <w:szCs w:val="40"/>
        </w:rPr>
        <w:t>BACCALAURÉAT TECHNOLOGIQUE</w:t>
      </w:r>
    </w:p>
    <w:p w14:paraId="08249506" w14:textId="77777777" w:rsidR="00401B87" w:rsidRPr="00401B87" w:rsidRDefault="00401B87" w:rsidP="00401B87">
      <w:pPr>
        <w:jc w:val="center"/>
        <w:rPr>
          <w:rFonts w:ascii="Arial" w:hAnsi="Arial" w:cs="Arial"/>
        </w:rPr>
      </w:pPr>
    </w:p>
    <w:p w14:paraId="7E75CC56" w14:textId="77777777" w:rsidR="00401B87" w:rsidRPr="00401B87" w:rsidRDefault="00401B87" w:rsidP="00401B87">
      <w:pPr>
        <w:jc w:val="center"/>
        <w:rPr>
          <w:rFonts w:ascii="Arial" w:hAnsi="Arial" w:cs="Arial"/>
        </w:rPr>
      </w:pPr>
      <w:r w:rsidRPr="00401B87">
        <w:rPr>
          <w:rFonts w:ascii="Arial" w:hAnsi="Arial" w:cs="Arial"/>
        </w:rPr>
        <w:t>ÉPREUVE D’ENSEIGNEMENT DE SPÉCIALITÉ</w:t>
      </w:r>
    </w:p>
    <w:p w14:paraId="082CF230" w14:textId="77777777" w:rsidR="00401B87" w:rsidRPr="00401B87" w:rsidRDefault="00401B87" w:rsidP="00401B87">
      <w:pPr>
        <w:jc w:val="center"/>
        <w:rPr>
          <w:rFonts w:ascii="Arial" w:hAnsi="Arial" w:cs="Arial"/>
        </w:rPr>
      </w:pPr>
    </w:p>
    <w:p w14:paraId="0B24D07B" w14:textId="77777777" w:rsidR="00401B87" w:rsidRPr="00401B87" w:rsidRDefault="00401B87" w:rsidP="00401B87">
      <w:pPr>
        <w:jc w:val="center"/>
        <w:rPr>
          <w:rFonts w:ascii="Arial" w:hAnsi="Arial" w:cs="Arial"/>
        </w:rPr>
      </w:pPr>
    </w:p>
    <w:p w14:paraId="1E5EA8B9" w14:textId="77777777" w:rsidR="00401B87" w:rsidRPr="00401B87" w:rsidRDefault="00401B87" w:rsidP="00401B87">
      <w:pPr>
        <w:jc w:val="center"/>
        <w:rPr>
          <w:rFonts w:ascii="Arial" w:hAnsi="Arial" w:cs="Arial"/>
        </w:rPr>
      </w:pPr>
    </w:p>
    <w:p w14:paraId="307B70DD" w14:textId="77777777" w:rsidR="00401B87" w:rsidRPr="00401B87" w:rsidRDefault="00401B87" w:rsidP="00401B87">
      <w:pPr>
        <w:spacing w:after="120"/>
        <w:jc w:val="center"/>
        <w:rPr>
          <w:rFonts w:ascii="Arial" w:hAnsi="Arial" w:cs="Arial"/>
          <w:b/>
          <w:bCs/>
          <w:sz w:val="40"/>
          <w:szCs w:val="40"/>
        </w:rPr>
      </w:pPr>
      <w:r w:rsidRPr="00401B87">
        <w:rPr>
          <w:rFonts w:ascii="Arial" w:hAnsi="Arial" w:cs="Arial"/>
          <w:b/>
          <w:bCs/>
          <w:sz w:val="40"/>
          <w:szCs w:val="40"/>
        </w:rPr>
        <w:t xml:space="preserve">SCIENCES ET TECHNOLOGIES </w:t>
      </w:r>
      <w:r w:rsidRPr="00401B87">
        <w:rPr>
          <w:rFonts w:ascii="Arial" w:hAnsi="Arial" w:cs="Arial"/>
          <w:b/>
          <w:bCs/>
          <w:sz w:val="40"/>
          <w:szCs w:val="40"/>
        </w:rPr>
        <w:br/>
        <w:t xml:space="preserve">DE LABORATOIRE </w:t>
      </w:r>
    </w:p>
    <w:p w14:paraId="0AA595D8" w14:textId="77777777" w:rsidR="00401B87" w:rsidRPr="00401B87" w:rsidRDefault="00401B87" w:rsidP="00401B87">
      <w:pPr>
        <w:spacing w:after="120"/>
        <w:jc w:val="center"/>
        <w:rPr>
          <w:rFonts w:ascii="Arial" w:hAnsi="Arial" w:cs="Arial"/>
          <w:b/>
          <w:bCs/>
          <w:sz w:val="40"/>
          <w:szCs w:val="40"/>
        </w:rPr>
      </w:pPr>
    </w:p>
    <w:p w14:paraId="0D7244DB" w14:textId="77777777" w:rsidR="00401B87" w:rsidRPr="00401B87" w:rsidRDefault="00401B87" w:rsidP="00401B87">
      <w:pPr>
        <w:spacing w:after="120"/>
        <w:jc w:val="center"/>
        <w:rPr>
          <w:rFonts w:ascii="Arial" w:hAnsi="Arial" w:cs="Arial"/>
          <w:b/>
          <w:bCs/>
          <w:sz w:val="40"/>
          <w:szCs w:val="40"/>
        </w:rPr>
      </w:pPr>
      <w:r w:rsidRPr="00401B87">
        <w:rPr>
          <w:rFonts w:ascii="Arial" w:hAnsi="Arial" w:cs="Arial"/>
          <w:b/>
          <w:bCs/>
          <w:sz w:val="40"/>
          <w:szCs w:val="40"/>
        </w:rPr>
        <w:t>Physique-Chimie et Mathématiques</w:t>
      </w:r>
    </w:p>
    <w:p w14:paraId="73C840AD" w14:textId="77777777" w:rsidR="00401B87" w:rsidRPr="00401B87" w:rsidRDefault="00401B87" w:rsidP="00401B87">
      <w:pPr>
        <w:spacing w:after="120"/>
        <w:jc w:val="center"/>
        <w:rPr>
          <w:rFonts w:ascii="Arial" w:hAnsi="Arial" w:cs="Arial"/>
          <w:b/>
          <w:sz w:val="30"/>
          <w:szCs w:val="30"/>
        </w:rPr>
      </w:pPr>
    </w:p>
    <w:p w14:paraId="3AEA2ACA" w14:textId="77777777" w:rsidR="00401B87" w:rsidRPr="00401B87" w:rsidRDefault="00401B87" w:rsidP="00401B87">
      <w:pPr>
        <w:spacing w:after="120"/>
        <w:rPr>
          <w:rFonts w:ascii="Arial" w:hAnsi="Arial" w:cs="Arial"/>
        </w:rPr>
      </w:pPr>
    </w:p>
    <w:p w14:paraId="44785575" w14:textId="77777777" w:rsidR="00401B87" w:rsidRPr="00401B87" w:rsidRDefault="00401B87" w:rsidP="00401B87">
      <w:pPr>
        <w:spacing w:after="120"/>
        <w:jc w:val="center"/>
        <w:rPr>
          <w:rFonts w:ascii="Arial" w:hAnsi="Arial" w:cs="Arial"/>
          <w:b/>
          <w:bCs/>
        </w:rPr>
      </w:pPr>
      <w:r w:rsidRPr="00401B87">
        <w:rPr>
          <w:rFonts w:ascii="Arial" w:hAnsi="Arial" w:cs="Arial"/>
        </w:rPr>
        <w:t xml:space="preserve">Durée de l’épreuve : </w:t>
      </w:r>
      <w:r w:rsidRPr="00401B87">
        <w:rPr>
          <w:rFonts w:ascii="Arial" w:hAnsi="Arial" w:cs="Arial"/>
          <w:b/>
          <w:bCs/>
        </w:rPr>
        <w:t>3 heures</w:t>
      </w:r>
    </w:p>
    <w:p w14:paraId="57734DAF" w14:textId="77777777" w:rsidR="00401B87" w:rsidRPr="00401B87" w:rsidRDefault="00401B87" w:rsidP="00401B87">
      <w:pPr>
        <w:spacing w:after="120"/>
        <w:rPr>
          <w:rFonts w:ascii="Arial" w:hAnsi="Arial" w:cs="Arial"/>
          <w:b/>
          <w:sz w:val="20"/>
          <w:szCs w:val="20"/>
        </w:rPr>
      </w:pPr>
    </w:p>
    <w:p w14:paraId="7D7806CA" w14:textId="77777777" w:rsidR="00401B87" w:rsidRPr="00401B87" w:rsidRDefault="00401B87" w:rsidP="00401B87">
      <w:pPr>
        <w:spacing w:after="120"/>
        <w:jc w:val="center"/>
        <w:rPr>
          <w:rFonts w:ascii="Arial" w:hAnsi="Arial" w:cs="Arial"/>
          <w:b/>
          <w:sz w:val="20"/>
          <w:szCs w:val="20"/>
        </w:rPr>
      </w:pPr>
    </w:p>
    <w:p w14:paraId="00A979E2" w14:textId="77777777" w:rsidR="00401B87" w:rsidRPr="00401B87" w:rsidRDefault="00401B87" w:rsidP="00401B87">
      <w:pPr>
        <w:jc w:val="center"/>
        <w:rPr>
          <w:rFonts w:ascii="Arial" w:hAnsi="Arial" w:cs="Arial"/>
          <w:i/>
          <w:lang w:val="hr-HR"/>
        </w:rPr>
      </w:pPr>
      <w:r w:rsidRPr="00401B87">
        <w:rPr>
          <w:rFonts w:ascii="Arial" w:hAnsi="Arial" w:cs="Arial"/>
          <w:i/>
          <w:lang w:val="hr-HR"/>
        </w:rPr>
        <w:t>L’usage de la calculatrice avec mode examen actif est autorisé.</w:t>
      </w:r>
    </w:p>
    <w:p w14:paraId="00B58861" w14:textId="45A4CF42" w:rsidR="00401B87" w:rsidRPr="00401B87" w:rsidRDefault="00401B87" w:rsidP="00401B87">
      <w:pPr>
        <w:jc w:val="center"/>
        <w:rPr>
          <w:rFonts w:ascii="Arial" w:hAnsi="Arial" w:cs="Arial"/>
        </w:rPr>
      </w:pPr>
      <w:r w:rsidRPr="00401B87">
        <w:rPr>
          <w:rFonts w:ascii="Arial" w:hAnsi="Arial" w:cs="Arial"/>
          <w:i/>
          <w:lang w:val="hr-HR"/>
        </w:rPr>
        <w:t>L’usage de la calculatrice sans mémoire, « type collège » est autorisé.</w:t>
      </w:r>
    </w:p>
    <w:p w14:paraId="4F3DAA56" w14:textId="77777777" w:rsidR="00401B87" w:rsidRPr="00401B87" w:rsidRDefault="00401B87" w:rsidP="00401B87">
      <w:pPr>
        <w:jc w:val="center"/>
        <w:rPr>
          <w:rFonts w:ascii="Arial" w:hAnsi="Arial" w:cs="Arial"/>
        </w:rPr>
      </w:pPr>
    </w:p>
    <w:p w14:paraId="0BBC73F5" w14:textId="77777777" w:rsidR="00401B87" w:rsidRPr="00401B87" w:rsidRDefault="00401B87" w:rsidP="00401B87">
      <w:pPr>
        <w:jc w:val="center"/>
        <w:rPr>
          <w:rFonts w:ascii="Arial" w:hAnsi="Arial" w:cs="Arial"/>
        </w:rPr>
      </w:pPr>
      <w:r w:rsidRPr="00401B87">
        <w:rPr>
          <w:rFonts w:ascii="Arial" w:hAnsi="Arial" w:cs="Arial"/>
        </w:rPr>
        <w:t>Dès que ce sujet vous est remis, assurez-vous qu’il est complet.</w:t>
      </w:r>
    </w:p>
    <w:p w14:paraId="57B9268A" w14:textId="155D815B" w:rsidR="00401B87" w:rsidRPr="00401B87" w:rsidRDefault="00401B87" w:rsidP="00401B87">
      <w:pPr>
        <w:spacing w:after="720"/>
        <w:jc w:val="center"/>
        <w:rPr>
          <w:rFonts w:ascii="Arial" w:hAnsi="Arial" w:cs="Arial"/>
        </w:rPr>
      </w:pPr>
      <w:r w:rsidRPr="00401B87">
        <w:rPr>
          <w:rFonts w:ascii="Arial" w:hAnsi="Arial" w:cs="Arial"/>
        </w:rPr>
        <w:t>Ce sujet comporte 10 pages numérotées de 1/10 à 10/10.</w:t>
      </w:r>
    </w:p>
    <w:p w14:paraId="3DFDE6DF" w14:textId="02E28712" w:rsidR="00401B87" w:rsidRPr="00401B87" w:rsidRDefault="0094485D" w:rsidP="00401B87">
      <w:pPr>
        <w:spacing w:after="720"/>
        <w:jc w:val="center"/>
        <w:rPr>
          <w:rFonts w:ascii="Arial" w:hAnsi="Arial" w:cs="Arial"/>
        </w:rPr>
      </w:pPr>
      <w:r>
        <w:rPr>
          <w:rFonts w:ascii="Arial" w:hAnsi="Arial" w:cs="Arial"/>
        </w:rPr>
        <w:t>Le document</w:t>
      </w:r>
      <w:r w:rsidR="0044020A">
        <w:rPr>
          <w:rFonts w:ascii="Arial" w:hAnsi="Arial" w:cs="Arial"/>
        </w:rPr>
        <w:t xml:space="preserve"> réponse page 10</w:t>
      </w:r>
      <w:r w:rsidR="00401B87" w:rsidRPr="00401B87">
        <w:rPr>
          <w:rFonts w:ascii="Arial" w:hAnsi="Arial" w:cs="Arial"/>
        </w:rPr>
        <w:t xml:space="preserve"> </w:t>
      </w:r>
      <w:r>
        <w:rPr>
          <w:rFonts w:ascii="Arial" w:hAnsi="Arial" w:cs="Arial"/>
        </w:rPr>
        <w:t>es</w:t>
      </w:r>
      <w:r w:rsidR="00401B87" w:rsidRPr="00401B87">
        <w:rPr>
          <w:rFonts w:ascii="Arial" w:hAnsi="Arial" w:cs="Arial"/>
        </w:rPr>
        <w:t>t obligatoirement à rendre avec la copie.</w:t>
      </w:r>
    </w:p>
    <w:p w14:paraId="7508603C" w14:textId="77777777" w:rsidR="00401B87" w:rsidRPr="00401B87" w:rsidRDefault="00401B87" w:rsidP="00401B87">
      <w:pPr>
        <w:pStyle w:val="Titre2"/>
        <w:tabs>
          <w:tab w:val="clear" w:pos="5529"/>
          <w:tab w:val="right" w:leader="dot" w:pos="9072"/>
        </w:tabs>
        <w:spacing w:before="450" w:after="450"/>
        <w:ind w:left="0" w:firstLine="0"/>
      </w:pPr>
      <w:r w:rsidRPr="00401B87">
        <w:rPr>
          <w:b/>
          <w:bCs w:val="0"/>
          <w:color w:val="000000"/>
        </w:rPr>
        <w:t>PHYSIQUE-CHIMIE</w:t>
      </w:r>
      <w:r w:rsidRPr="00401B87">
        <w:tab/>
        <w:t>14/20 points</w:t>
      </w:r>
      <w:r w:rsidRPr="00401B87">
        <w:rPr>
          <w:b/>
          <w:bCs w:val="0"/>
          <w:color w:val="000000"/>
        </w:rPr>
        <w:t xml:space="preserve"> </w:t>
      </w:r>
      <w:r w:rsidRPr="00401B87">
        <w:rPr>
          <w:b/>
          <w:bCs w:val="0"/>
          <w:color w:val="000000"/>
        </w:rPr>
        <w:br/>
        <w:t>MATHÉMATIQUES</w:t>
      </w:r>
      <w:r w:rsidRPr="00401B87">
        <w:tab/>
        <w:t>6/20 points</w:t>
      </w:r>
    </w:p>
    <w:p w14:paraId="5D60D169" w14:textId="77777777" w:rsidR="00401B87" w:rsidRPr="00401B87" w:rsidRDefault="00401B87" w:rsidP="00401B87">
      <w:pPr>
        <w:spacing w:after="240"/>
        <w:jc w:val="both"/>
        <w:rPr>
          <w:rFonts w:ascii="Arial" w:hAnsi="Arial" w:cs="Arial"/>
          <w:b/>
          <w:bCs/>
        </w:rPr>
      </w:pPr>
    </w:p>
    <w:p w14:paraId="664E8D79" w14:textId="77777777" w:rsidR="00401B87" w:rsidRPr="00401B87" w:rsidRDefault="00401B87" w:rsidP="00401B87">
      <w:pPr>
        <w:spacing w:after="240"/>
        <w:jc w:val="both"/>
        <w:rPr>
          <w:rFonts w:ascii="Arial" w:hAnsi="Arial" w:cs="Arial"/>
          <w:b/>
          <w:bCs/>
        </w:rPr>
      </w:pPr>
      <w:r w:rsidRPr="00401B87">
        <w:rPr>
          <w:rFonts w:ascii="Arial" w:hAnsi="Arial" w:cs="Arial"/>
          <w:b/>
          <w:bCs/>
        </w:rPr>
        <w:t>Le candidat sera attentif aux consignes contenues dans le sujet pour traiter les 4 exercices.</w:t>
      </w:r>
    </w:p>
    <w:p w14:paraId="7A81F5D1" w14:textId="64BC4DEA" w:rsidR="00401B87" w:rsidRDefault="00401B8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w:eastAsia="Times New Roman" w:hAnsi="Arial"/>
          <w:b/>
          <w:smallCaps/>
          <w:u w:val="single"/>
          <w:bdr w:val="none" w:sz="0" w:space="0" w:color="auto"/>
          <w:lang w:eastAsia="fr-FR"/>
        </w:rPr>
      </w:pPr>
      <w:r>
        <w:rPr>
          <w:rFonts w:ascii="Arial" w:eastAsia="Times New Roman" w:hAnsi="Arial"/>
          <w:b/>
          <w:smallCaps/>
          <w:u w:val="single"/>
          <w:bdr w:val="none" w:sz="0" w:space="0" w:color="auto"/>
          <w:lang w:eastAsia="fr-FR"/>
        </w:rPr>
        <w:br w:type="page"/>
      </w:r>
    </w:p>
    <w:p w14:paraId="777D0D5D" w14:textId="0C117E1E" w:rsidR="00401B87" w:rsidRDefault="00401B87" w:rsidP="00401B87">
      <w:pPr>
        <w:pStyle w:val="CorpsA"/>
        <w:tabs>
          <w:tab w:val="left" w:pos="9072"/>
        </w:tabs>
        <w:ind w:right="-11"/>
        <w:jc w:val="center"/>
        <w:rPr>
          <w:rStyle w:val="Aucune"/>
          <w:rFonts w:ascii="Arial" w:eastAsia="Arial" w:hAnsi="Arial" w:cs="Arial"/>
          <w:b/>
          <w:caps/>
          <w:sz w:val="24"/>
          <w:szCs w:val="24"/>
        </w:rPr>
      </w:pPr>
      <w:r w:rsidRPr="00401B87">
        <w:rPr>
          <w:rStyle w:val="Aucune"/>
          <w:rFonts w:ascii="Arial" w:eastAsia="Arial" w:hAnsi="Arial" w:cs="Arial"/>
          <w:b/>
          <w:caps/>
          <w:sz w:val="24"/>
          <w:szCs w:val="24"/>
        </w:rPr>
        <w:lastRenderedPageBreak/>
        <w:t>EXERCICE 1</w:t>
      </w:r>
      <w:r>
        <w:rPr>
          <w:rStyle w:val="Aucune"/>
          <w:rFonts w:ascii="Arial" w:eastAsia="Arial" w:hAnsi="Arial" w:cs="Arial"/>
          <w:b/>
          <w:caps/>
          <w:sz w:val="24"/>
          <w:szCs w:val="24"/>
        </w:rPr>
        <w:t xml:space="preserve"> </w:t>
      </w:r>
      <w:r>
        <w:rPr>
          <w:rStyle w:val="Aucune"/>
          <w:rFonts w:ascii="Arial" w:eastAsia="Arial" w:hAnsi="Arial" w:cs="Arial"/>
          <w:b/>
          <w:sz w:val="24"/>
          <w:szCs w:val="24"/>
        </w:rPr>
        <w:t>commun à tous les candidats (4 points</w:t>
      </w:r>
      <w:r w:rsidRPr="00401B87">
        <w:rPr>
          <w:rStyle w:val="Aucune"/>
          <w:rFonts w:ascii="Arial" w:eastAsia="Arial" w:hAnsi="Arial" w:cs="Arial"/>
          <w:b/>
          <w:sz w:val="24"/>
          <w:szCs w:val="24"/>
        </w:rPr>
        <w:t>)</w:t>
      </w:r>
    </w:p>
    <w:p w14:paraId="606FDAC8" w14:textId="77777777" w:rsidR="00401B87" w:rsidRPr="00401B87" w:rsidRDefault="00401B87" w:rsidP="00401B87">
      <w:pPr>
        <w:pStyle w:val="CorpsA"/>
        <w:tabs>
          <w:tab w:val="left" w:pos="9072"/>
        </w:tabs>
        <w:ind w:right="-11"/>
        <w:jc w:val="center"/>
        <w:rPr>
          <w:rStyle w:val="Aucune"/>
          <w:rFonts w:ascii="Arial" w:eastAsia="Arial" w:hAnsi="Arial" w:cs="Arial"/>
          <w:b/>
          <w:caps/>
          <w:sz w:val="24"/>
          <w:szCs w:val="24"/>
        </w:rPr>
      </w:pPr>
    </w:p>
    <w:p w14:paraId="2872D62C" w14:textId="6680AC9A" w:rsidR="00401B87" w:rsidRDefault="00401B87" w:rsidP="00401B87">
      <w:pPr>
        <w:pStyle w:val="CorpsA"/>
        <w:tabs>
          <w:tab w:val="left" w:pos="9072"/>
        </w:tabs>
        <w:ind w:right="-11"/>
        <w:jc w:val="center"/>
        <w:rPr>
          <w:rStyle w:val="Aucune"/>
          <w:rFonts w:ascii="Arial" w:eastAsia="Arial" w:hAnsi="Arial" w:cs="Arial"/>
          <w:b/>
          <w:sz w:val="24"/>
          <w:szCs w:val="24"/>
        </w:rPr>
      </w:pPr>
      <w:r w:rsidRPr="00401B87">
        <w:rPr>
          <w:rStyle w:val="Aucune"/>
          <w:rFonts w:ascii="Arial" w:eastAsia="Arial" w:hAnsi="Arial" w:cs="Arial"/>
          <w:b/>
          <w:sz w:val="24"/>
          <w:szCs w:val="24"/>
        </w:rPr>
        <w:t>(physique-chimie et math</w:t>
      </w:r>
      <w:r>
        <w:rPr>
          <w:rStyle w:val="Aucune"/>
          <w:rFonts w:ascii="Arial" w:eastAsia="Arial" w:hAnsi="Arial" w:cs="Arial"/>
          <w:b/>
          <w:sz w:val="24"/>
          <w:szCs w:val="24"/>
        </w:rPr>
        <w:t>é</w:t>
      </w:r>
      <w:r w:rsidRPr="00401B87">
        <w:rPr>
          <w:rStyle w:val="Aucune"/>
          <w:rFonts w:ascii="Arial" w:eastAsia="Arial" w:hAnsi="Arial" w:cs="Arial"/>
          <w:b/>
          <w:sz w:val="24"/>
          <w:szCs w:val="24"/>
        </w:rPr>
        <w:t>matiques)</w:t>
      </w:r>
    </w:p>
    <w:p w14:paraId="716A6B6E" w14:textId="77777777" w:rsidR="00401B87" w:rsidRDefault="00401B87" w:rsidP="00401B87">
      <w:pPr>
        <w:pStyle w:val="CorpsA"/>
        <w:tabs>
          <w:tab w:val="left" w:pos="9072"/>
        </w:tabs>
        <w:ind w:right="-11"/>
        <w:jc w:val="center"/>
        <w:rPr>
          <w:rStyle w:val="Aucune"/>
          <w:rFonts w:ascii="Arial" w:eastAsia="Arial" w:hAnsi="Arial" w:cs="Arial"/>
          <w:b/>
          <w:caps/>
          <w:sz w:val="24"/>
          <w:szCs w:val="24"/>
        </w:rPr>
      </w:pPr>
    </w:p>
    <w:p w14:paraId="53859281" w14:textId="07792AFA" w:rsidR="005B515E" w:rsidRDefault="005B515E" w:rsidP="00401B87">
      <w:pPr>
        <w:pStyle w:val="CorpsA"/>
        <w:tabs>
          <w:tab w:val="left" w:pos="9072"/>
        </w:tabs>
        <w:ind w:right="-11"/>
        <w:rPr>
          <w:rStyle w:val="Aucune"/>
          <w:rFonts w:ascii="Arial" w:hAnsi="Arial" w:cs="Arial"/>
          <w:b/>
          <w:sz w:val="24"/>
          <w:szCs w:val="24"/>
        </w:rPr>
      </w:pPr>
      <w:r>
        <w:rPr>
          <w:rStyle w:val="Aucune"/>
          <w:rFonts w:ascii="Arial" w:eastAsia="Arial" w:hAnsi="Arial" w:cs="Arial"/>
          <w:b/>
          <w:sz w:val="24"/>
          <w:szCs w:val="24"/>
        </w:rPr>
        <w:t xml:space="preserve">Modèle de la </w:t>
      </w:r>
      <w:r>
        <w:rPr>
          <w:rStyle w:val="Aucune"/>
          <w:rFonts w:ascii="Arial" w:hAnsi="Arial" w:cs="Arial"/>
          <w:b/>
          <w:sz w:val="24"/>
          <w:szCs w:val="24"/>
        </w:rPr>
        <w:t>v</w:t>
      </w:r>
      <w:r w:rsidRPr="001713EB">
        <w:rPr>
          <w:rStyle w:val="Aucune"/>
          <w:rFonts w:ascii="Arial" w:hAnsi="Arial" w:cs="Arial"/>
          <w:b/>
          <w:sz w:val="24"/>
          <w:szCs w:val="24"/>
        </w:rPr>
        <w:t xml:space="preserve">itesse de </w:t>
      </w:r>
      <w:r>
        <w:rPr>
          <w:rStyle w:val="Aucune"/>
          <w:rFonts w:ascii="Arial" w:hAnsi="Arial" w:cs="Arial"/>
          <w:b/>
          <w:sz w:val="24"/>
          <w:szCs w:val="24"/>
        </w:rPr>
        <w:t>chute</w:t>
      </w:r>
      <w:r w:rsidRPr="001713EB">
        <w:rPr>
          <w:rStyle w:val="Aucune"/>
          <w:rFonts w:ascii="Arial" w:hAnsi="Arial" w:cs="Arial"/>
          <w:b/>
          <w:sz w:val="24"/>
          <w:szCs w:val="24"/>
        </w:rPr>
        <w:t xml:space="preserve"> d’une hématie</w:t>
      </w:r>
      <w:r>
        <w:rPr>
          <w:rStyle w:val="Aucune"/>
          <w:rFonts w:ascii="Arial" w:hAnsi="Arial" w:cs="Arial"/>
          <w:b/>
          <w:sz w:val="24"/>
          <w:szCs w:val="24"/>
        </w:rPr>
        <w:t xml:space="preserve"> dans un plasma sanguin </w:t>
      </w:r>
      <w:r>
        <w:rPr>
          <w:rStyle w:val="Aucune"/>
          <w:rFonts w:ascii="Arial" w:hAnsi="Arial" w:cs="Arial"/>
          <w:b/>
          <w:sz w:val="24"/>
          <w:szCs w:val="24"/>
        </w:rPr>
        <w:br/>
      </w:r>
    </w:p>
    <w:p w14:paraId="46524E48" w14:textId="77777777" w:rsidR="005B515E" w:rsidRDefault="005B515E" w:rsidP="005B515E">
      <w:pPr>
        <w:pStyle w:val="CorpsA"/>
        <w:tabs>
          <w:tab w:val="left" w:pos="9072"/>
        </w:tabs>
        <w:ind w:right="-11"/>
        <w:jc w:val="both"/>
        <w:rPr>
          <w:rStyle w:val="Aucune"/>
          <w:rFonts w:ascii="Arial" w:hAnsi="Arial" w:cs="Arial"/>
          <w:sz w:val="24"/>
          <w:szCs w:val="24"/>
        </w:rPr>
      </w:pPr>
      <w:r w:rsidRPr="0080006B">
        <w:rPr>
          <w:rStyle w:val="Aucune"/>
          <w:rFonts w:ascii="Arial" w:hAnsi="Arial" w:cs="Arial"/>
          <w:sz w:val="24"/>
          <w:szCs w:val="24"/>
        </w:rPr>
        <w:t xml:space="preserve">La détermination de la vitesse de sédimentation d’une hématie </w:t>
      </w:r>
      <w:r>
        <w:rPr>
          <w:rStyle w:val="Aucune"/>
          <w:rFonts w:ascii="Arial" w:hAnsi="Arial" w:cs="Arial"/>
          <w:sz w:val="24"/>
          <w:szCs w:val="24"/>
        </w:rPr>
        <w:t xml:space="preserve">(globule rouge) </w:t>
      </w:r>
      <w:r w:rsidRPr="0080006B">
        <w:rPr>
          <w:rStyle w:val="Aucune"/>
          <w:rFonts w:ascii="Arial" w:hAnsi="Arial" w:cs="Arial"/>
          <w:sz w:val="24"/>
          <w:szCs w:val="24"/>
        </w:rPr>
        <w:t xml:space="preserve">est </w:t>
      </w:r>
      <w:r>
        <w:rPr>
          <w:rStyle w:val="Aucune"/>
          <w:rFonts w:ascii="Arial" w:hAnsi="Arial" w:cs="Arial"/>
          <w:sz w:val="24"/>
          <w:szCs w:val="24"/>
        </w:rPr>
        <w:t xml:space="preserve">une analyse médicale mise en œuvre pour </w:t>
      </w:r>
      <w:r w:rsidRPr="0080006B">
        <w:rPr>
          <w:rStyle w:val="Aucune"/>
          <w:rFonts w:ascii="Arial" w:hAnsi="Arial" w:cs="Arial"/>
          <w:sz w:val="24"/>
          <w:szCs w:val="24"/>
        </w:rPr>
        <w:t>détecter un état inflammatoire chez un patient.</w:t>
      </w:r>
      <w:r>
        <w:rPr>
          <w:rStyle w:val="Aucune"/>
          <w:rFonts w:ascii="Arial" w:hAnsi="Arial" w:cs="Arial"/>
          <w:sz w:val="24"/>
          <w:szCs w:val="24"/>
        </w:rPr>
        <w:t xml:space="preserve"> </w:t>
      </w:r>
      <w:r w:rsidRPr="0080006B">
        <w:rPr>
          <w:rStyle w:val="Aucune"/>
          <w:rFonts w:ascii="Arial" w:hAnsi="Arial" w:cs="Arial"/>
          <w:sz w:val="24"/>
          <w:szCs w:val="24"/>
        </w:rPr>
        <w:t>Initialement en suspension dans le plasma sanguin, les hématies d’un échantillon de sang</w:t>
      </w:r>
      <w:r>
        <w:rPr>
          <w:rStyle w:val="Aucune"/>
          <w:rFonts w:ascii="Arial" w:hAnsi="Arial" w:cs="Arial"/>
          <w:sz w:val="24"/>
          <w:szCs w:val="24"/>
        </w:rPr>
        <w:t xml:space="preserve"> </w:t>
      </w:r>
      <w:r w:rsidRPr="0080006B">
        <w:rPr>
          <w:rStyle w:val="Aucune"/>
          <w:rFonts w:ascii="Arial" w:hAnsi="Arial" w:cs="Arial"/>
          <w:sz w:val="24"/>
          <w:szCs w:val="24"/>
        </w:rPr>
        <w:t xml:space="preserve">anti-coagulé </w:t>
      </w:r>
      <w:r>
        <w:rPr>
          <w:rStyle w:val="Aucune"/>
          <w:rFonts w:ascii="Arial" w:hAnsi="Arial" w:cs="Arial"/>
          <w:sz w:val="24"/>
          <w:szCs w:val="24"/>
        </w:rPr>
        <w:t>chutent</w:t>
      </w:r>
      <w:r w:rsidRPr="0080006B">
        <w:rPr>
          <w:rStyle w:val="Aucune"/>
          <w:rFonts w:ascii="Arial" w:hAnsi="Arial" w:cs="Arial"/>
          <w:sz w:val="24"/>
          <w:szCs w:val="24"/>
        </w:rPr>
        <w:t xml:space="preserve"> verticalement dans le</w:t>
      </w:r>
      <w:r>
        <w:rPr>
          <w:rStyle w:val="Aucune"/>
          <w:rFonts w:ascii="Arial" w:hAnsi="Arial" w:cs="Arial"/>
          <w:sz w:val="24"/>
          <w:szCs w:val="24"/>
        </w:rPr>
        <w:t xml:space="preserve"> plasma et se déposent, c’est la sédimentation. </w:t>
      </w:r>
    </w:p>
    <w:p w14:paraId="5E91FDD1" w14:textId="77777777" w:rsidR="005B515E" w:rsidRPr="0080006B" w:rsidRDefault="005B515E" w:rsidP="005B515E">
      <w:pPr>
        <w:pStyle w:val="CorpsA"/>
        <w:tabs>
          <w:tab w:val="left" w:pos="9072"/>
        </w:tabs>
        <w:ind w:right="-11"/>
        <w:jc w:val="both"/>
        <w:rPr>
          <w:rStyle w:val="Aucune"/>
          <w:rFonts w:ascii="Arial" w:eastAsia="Arial" w:hAnsi="Arial" w:cs="Arial"/>
          <w:sz w:val="24"/>
          <w:szCs w:val="24"/>
        </w:rPr>
      </w:pPr>
    </w:p>
    <w:p w14:paraId="21C316B7" w14:textId="347F2696" w:rsidR="005B515E" w:rsidRDefault="005B515E" w:rsidP="005B515E">
      <w:pPr>
        <w:pStyle w:val="CorpsA"/>
        <w:tabs>
          <w:tab w:val="left" w:pos="9072"/>
        </w:tabs>
        <w:ind w:right="-11"/>
        <w:jc w:val="both"/>
        <w:rPr>
          <w:rFonts w:ascii="Arial" w:hAnsi="Arial" w:cs="Arial"/>
          <w:sz w:val="24"/>
          <w:szCs w:val="24"/>
        </w:rPr>
      </w:pPr>
      <w:r w:rsidRPr="0080006B">
        <w:rPr>
          <w:rStyle w:val="Aucune"/>
          <w:rFonts w:ascii="Arial" w:hAnsi="Arial" w:cs="Arial"/>
          <w:sz w:val="24"/>
          <w:szCs w:val="24"/>
        </w:rPr>
        <w:t>L’obje</w:t>
      </w:r>
      <w:r>
        <w:rPr>
          <w:rStyle w:val="Aucune"/>
          <w:rFonts w:ascii="Arial" w:hAnsi="Arial" w:cs="Arial"/>
          <w:sz w:val="24"/>
          <w:szCs w:val="24"/>
        </w:rPr>
        <w:t>ctif</w:t>
      </w:r>
      <w:r w:rsidRPr="0080006B">
        <w:rPr>
          <w:rStyle w:val="Aucune"/>
          <w:rFonts w:ascii="Arial" w:hAnsi="Arial" w:cs="Arial"/>
          <w:sz w:val="24"/>
          <w:szCs w:val="24"/>
        </w:rPr>
        <w:t xml:space="preserve"> de cet exercice est </w:t>
      </w:r>
      <w:r>
        <w:rPr>
          <w:rStyle w:val="Aucune"/>
          <w:rFonts w:ascii="Arial" w:hAnsi="Arial" w:cs="Arial"/>
          <w:sz w:val="24"/>
          <w:szCs w:val="24"/>
        </w:rPr>
        <w:t xml:space="preserve">d’étudier un modèle de l’évolution de </w:t>
      </w:r>
      <w:r w:rsidRPr="0080006B">
        <w:rPr>
          <w:rStyle w:val="Aucune"/>
          <w:rFonts w:ascii="Arial" w:hAnsi="Arial" w:cs="Arial"/>
          <w:sz w:val="24"/>
          <w:szCs w:val="24"/>
        </w:rPr>
        <w:t xml:space="preserve">la vitesse de </w:t>
      </w:r>
      <w:r>
        <w:rPr>
          <w:rStyle w:val="Aucune"/>
          <w:rFonts w:ascii="Arial" w:hAnsi="Arial" w:cs="Arial"/>
          <w:sz w:val="24"/>
          <w:szCs w:val="24"/>
        </w:rPr>
        <w:t>chute</w:t>
      </w:r>
      <w:r w:rsidRPr="0080006B">
        <w:rPr>
          <w:rStyle w:val="Aucune"/>
          <w:rFonts w:ascii="Arial" w:hAnsi="Arial" w:cs="Arial"/>
          <w:sz w:val="24"/>
          <w:szCs w:val="24"/>
        </w:rPr>
        <w:t xml:space="preserve"> d’une hématie </w:t>
      </w:r>
      <w:r>
        <w:rPr>
          <w:rStyle w:val="Aucune"/>
          <w:rFonts w:ascii="Arial" w:hAnsi="Arial" w:cs="Arial"/>
          <w:sz w:val="24"/>
          <w:szCs w:val="24"/>
        </w:rPr>
        <w:t>dans un plasma. Pour cela, o</w:t>
      </w:r>
      <w:r>
        <w:rPr>
          <w:rFonts w:ascii="Arial" w:hAnsi="Arial" w:cs="Arial"/>
          <w:sz w:val="24"/>
          <w:szCs w:val="24"/>
        </w:rPr>
        <w:t xml:space="preserve">n considère une hématie dans un plasma sanguin dilué. Elle est soumise à différentes actions mécaniques, dont une modélisée par une force de frottement fluide </w:t>
      </w:r>
      <m:oMath>
        <m:acc>
          <m:accPr>
            <m:chr m:val="⃗"/>
            <m:ctrlPr>
              <w:rPr>
                <w:rFonts w:ascii="Cambria Math" w:hAnsi="Cambria Math" w:cs="Arial"/>
                <w:i/>
                <w:sz w:val="24"/>
                <w:szCs w:val="24"/>
              </w:rPr>
            </m:ctrlPr>
          </m:accPr>
          <m:e>
            <m:r>
              <w:rPr>
                <w:rFonts w:ascii="Cambria Math" w:hAnsi="Cambria Math" w:cs="Arial"/>
                <w:sz w:val="24"/>
                <w:szCs w:val="24"/>
              </w:rPr>
              <m:t>f</m:t>
            </m:r>
          </m:e>
        </m:acc>
      </m:oMath>
      <w:r>
        <w:rPr>
          <w:rFonts w:ascii="Arial" w:hAnsi="Arial" w:cs="Arial"/>
          <w:sz w:val="24"/>
          <w:szCs w:val="24"/>
        </w:rPr>
        <w:t xml:space="preserve"> proportionnelle à la vitesse de chute de l’hématie notée </w:t>
      </w:r>
      <m:oMath>
        <m:acc>
          <m:accPr>
            <m:chr m:val="⃗"/>
            <m:ctrlPr>
              <w:rPr>
                <w:rStyle w:val="Aucune"/>
                <w:rFonts w:ascii="Cambria Math" w:hAnsi="Cambria Math" w:cs="Arial"/>
                <w:i/>
                <w:iCs/>
                <w:sz w:val="24"/>
                <w:szCs w:val="24"/>
              </w:rPr>
            </m:ctrlPr>
          </m:accPr>
          <m:e>
            <m:r>
              <w:rPr>
                <w:rStyle w:val="Aucune"/>
                <w:rFonts w:ascii="Cambria Math" w:hAnsi="Cambria Math" w:cs="Arial"/>
                <w:sz w:val="24"/>
                <w:szCs w:val="24"/>
              </w:rPr>
              <m:t>v</m:t>
            </m:r>
          </m:e>
        </m:acc>
      </m:oMath>
      <w:r>
        <w:rPr>
          <w:rFonts w:ascii="Arial" w:hAnsi="Arial" w:cs="Arial"/>
          <w:sz w:val="24"/>
          <w:szCs w:val="24"/>
        </w:rPr>
        <w:t>. L’hématie, initialement au repos,</w:t>
      </w:r>
      <w:r w:rsidRPr="0080006B">
        <w:rPr>
          <w:rFonts w:ascii="Arial" w:hAnsi="Arial" w:cs="Arial"/>
          <w:sz w:val="24"/>
          <w:szCs w:val="24"/>
        </w:rPr>
        <w:t xml:space="preserve"> </w:t>
      </w:r>
      <w:r>
        <w:rPr>
          <w:rFonts w:ascii="Arial" w:hAnsi="Arial" w:cs="Arial"/>
          <w:sz w:val="24"/>
          <w:szCs w:val="24"/>
        </w:rPr>
        <w:t xml:space="preserve">est animée d’un mouvement rectiligne vertical accéléré avant d’atteindre un régime permanent où elle évolue à vitesse constante, appelée vitesse de sédimentation. </w:t>
      </w:r>
    </w:p>
    <w:p w14:paraId="0CF817D8" w14:textId="77777777" w:rsidR="00560A44" w:rsidRDefault="00560A44" w:rsidP="005B515E">
      <w:pPr>
        <w:pStyle w:val="CorpsA"/>
        <w:tabs>
          <w:tab w:val="left" w:pos="9072"/>
        </w:tabs>
        <w:ind w:right="-11"/>
        <w:jc w:val="both"/>
        <w:rPr>
          <w:rFonts w:ascii="Arial" w:hAnsi="Arial" w:cs="Arial"/>
          <w:sz w:val="24"/>
          <w:szCs w:val="24"/>
        </w:rPr>
      </w:pPr>
    </w:p>
    <w:p w14:paraId="544B3183" w14:textId="77777777" w:rsidR="005B515E" w:rsidDel="001B19E8" w:rsidRDefault="005B515E" w:rsidP="005B515E">
      <w:pPr>
        <w:pStyle w:val="CorpsA"/>
        <w:tabs>
          <w:tab w:val="left" w:pos="9072"/>
        </w:tabs>
        <w:ind w:right="-11"/>
        <w:jc w:val="both"/>
        <w:rPr>
          <w:del w:id="1" w:author="Josiane Levy" w:date="2020-12-09T17:49:00Z"/>
          <w:rFonts w:ascii="Arial" w:hAnsi="Arial" w:cs="Arial"/>
          <w:sz w:val="24"/>
          <w:szCs w:val="24"/>
        </w:rPr>
      </w:pPr>
    </w:p>
    <w:p w14:paraId="63B74FEB" w14:textId="77777777" w:rsidR="005B515E" w:rsidRPr="00560CE2" w:rsidRDefault="005B515E" w:rsidP="005B515E">
      <w:pPr>
        <w:pStyle w:val="CorpsA"/>
        <w:tabs>
          <w:tab w:val="left" w:pos="9072"/>
        </w:tabs>
        <w:ind w:right="-11"/>
        <w:jc w:val="both"/>
        <w:rPr>
          <w:rStyle w:val="Aucune"/>
          <w:rFonts w:ascii="Arial" w:hAnsi="Arial" w:cs="Arial"/>
          <w:sz w:val="24"/>
          <w:szCs w:val="24"/>
          <w:u w:val="single"/>
        </w:rPr>
      </w:pPr>
      <w:r w:rsidRPr="004D7319">
        <w:rPr>
          <w:rStyle w:val="Aucune"/>
          <w:rFonts w:ascii="Arial" w:hAnsi="Arial" w:cs="Arial"/>
          <w:sz w:val="24"/>
          <w:szCs w:val="24"/>
          <w:u w:val="single"/>
        </w:rPr>
        <w:t xml:space="preserve">Notations </w:t>
      </w:r>
      <w:r w:rsidRPr="00560CE2">
        <w:rPr>
          <w:rStyle w:val="Aucune"/>
          <w:rFonts w:ascii="Arial" w:hAnsi="Arial" w:cs="Arial"/>
          <w:sz w:val="24"/>
          <w:szCs w:val="24"/>
          <w:u w:val="single"/>
        </w:rPr>
        <w:t>et données :</w:t>
      </w:r>
    </w:p>
    <w:p w14:paraId="0A81E8B4" w14:textId="25361160" w:rsidR="005B515E" w:rsidRPr="00F56BF5" w:rsidRDefault="005B515E" w:rsidP="005B515E">
      <w:pPr>
        <w:pStyle w:val="Sansinterligne"/>
        <w:numPr>
          <w:ilvl w:val="0"/>
          <w:numId w:val="33"/>
        </w:numPr>
        <w:tabs>
          <w:tab w:val="left" w:pos="142"/>
          <w:tab w:val="left" w:pos="284"/>
        </w:tabs>
        <w:ind w:right="-11"/>
        <w:jc w:val="both"/>
      </w:pPr>
      <w:r w:rsidRPr="00F34BF8">
        <w:rPr>
          <w:rStyle w:val="Aucune"/>
          <w:rFonts w:ascii="Arial" w:hAnsi="Arial" w:cs="Arial"/>
          <w:i/>
          <w:iCs/>
          <w:sz w:val="24"/>
          <w:szCs w:val="24"/>
        </w:rPr>
        <w:t>m</w:t>
      </w:r>
      <w:r>
        <w:rPr>
          <w:rStyle w:val="Aucune"/>
          <w:rFonts w:ascii="Arial" w:hAnsi="Arial" w:cs="Arial"/>
          <w:i/>
          <w:iCs/>
          <w:sz w:val="24"/>
          <w:szCs w:val="24"/>
        </w:rPr>
        <w:t xml:space="preserve">, </w:t>
      </w:r>
      <w:r w:rsidRPr="00E84B36">
        <w:rPr>
          <w:rStyle w:val="Aucune"/>
          <w:rFonts w:ascii="Arial" w:hAnsi="Arial" w:cs="Arial"/>
          <w:iCs/>
          <w:sz w:val="24"/>
          <w:szCs w:val="24"/>
        </w:rPr>
        <w:t>masse de l’hématie</w:t>
      </w:r>
      <w:r>
        <w:rPr>
          <w:rStyle w:val="Aucune"/>
          <w:rFonts w:ascii="Arial" w:hAnsi="Arial" w:cs="Arial"/>
          <w:iCs/>
          <w:sz w:val="24"/>
          <w:szCs w:val="24"/>
        </w:rPr>
        <w:t xml:space="preserve"> : </w:t>
      </w:r>
      <w:r w:rsidRPr="00F34BF8">
        <w:rPr>
          <w:rFonts w:ascii="Arial" w:hAnsi="Arial" w:cs="Arial"/>
          <w:i/>
          <w:sz w:val="24"/>
          <w:szCs w:val="24"/>
        </w:rPr>
        <w:t xml:space="preserve"> </w:t>
      </w:r>
      <w:r w:rsidRPr="00BB1EE4">
        <w:rPr>
          <w:rStyle w:val="Aucune"/>
          <w:rFonts w:ascii="Arial" w:hAnsi="Arial" w:cs="Arial"/>
          <w:i/>
          <w:sz w:val="24"/>
          <w:szCs w:val="24"/>
        </w:rPr>
        <w:t>m</w:t>
      </w:r>
      <w:r w:rsidR="008F641E">
        <w:rPr>
          <w:rStyle w:val="Aucune"/>
          <w:rFonts w:ascii="Arial" w:hAnsi="Arial" w:cs="Arial"/>
          <w:sz w:val="24"/>
          <w:szCs w:val="24"/>
        </w:rPr>
        <w:t xml:space="preserve"> = </w:t>
      </w:r>
      <w:r w:rsidRPr="006C57FC">
        <w:rPr>
          <w:rStyle w:val="Aucune"/>
          <w:rFonts w:ascii="Arial" w:hAnsi="Arial" w:cs="Arial"/>
          <w:sz w:val="24"/>
          <w:szCs w:val="24"/>
        </w:rPr>
        <w:t xml:space="preserve">4,356 </w:t>
      </w:r>
      <w:r w:rsidRPr="006C57FC">
        <w:rPr>
          <w:rStyle w:val="Aucune"/>
          <w:rFonts w:ascii="Arial" w:hAnsi="Arial" w:cs="Arial"/>
          <w:sz w:val="24"/>
          <w:szCs w:val="24"/>
        </w:rPr>
        <w:sym w:font="Symbol" w:char="F0B4"/>
      </w:r>
      <w:r w:rsidRPr="006C57FC">
        <w:rPr>
          <w:rStyle w:val="Aucune"/>
          <w:rFonts w:ascii="Arial" w:hAnsi="Arial" w:cs="Arial"/>
          <w:sz w:val="24"/>
          <w:szCs w:val="24"/>
        </w:rPr>
        <w:t xml:space="preserve"> 10</w:t>
      </w:r>
      <w:r w:rsidRPr="0066437F">
        <w:rPr>
          <w:rStyle w:val="Aucune"/>
          <w:rFonts w:ascii="Arial" w:hAnsi="Arial" w:cs="Arial"/>
          <w:sz w:val="24"/>
          <w:szCs w:val="24"/>
          <w:vertAlign w:val="superscript"/>
        </w:rPr>
        <w:t>-14</w:t>
      </w:r>
      <w:r w:rsidRPr="006C57FC">
        <w:rPr>
          <w:rStyle w:val="Aucune"/>
          <w:rFonts w:ascii="Arial" w:hAnsi="Arial" w:cs="Arial"/>
          <w:sz w:val="24"/>
          <w:szCs w:val="24"/>
        </w:rPr>
        <w:t xml:space="preserve"> kg</w:t>
      </w:r>
    </w:p>
    <w:p w14:paraId="34C8FE4F" w14:textId="77777777" w:rsidR="005B515E" w:rsidRDefault="005B515E" w:rsidP="005B515E">
      <w:pPr>
        <w:pStyle w:val="Sansinterligne"/>
        <w:numPr>
          <w:ilvl w:val="0"/>
          <w:numId w:val="33"/>
        </w:numPr>
        <w:tabs>
          <w:tab w:val="left" w:pos="142"/>
          <w:tab w:val="left" w:pos="284"/>
        </w:tabs>
        <w:ind w:right="-11"/>
        <w:jc w:val="both"/>
        <w:rPr>
          <w:rStyle w:val="Aucune"/>
          <w:rFonts w:ascii="Arial" w:hAnsi="Arial" w:cs="Arial"/>
          <w:sz w:val="24"/>
          <w:szCs w:val="24"/>
        </w:rPr>
      </w:pPr>
      <w:r w:rsidRPr="0080006B">
        <w:rPr>
          <w:rStyle w:val="Aucune"/>
          <w:rFonts w:ascii="Arial" w:hAnsi="Arial" w:cs="Arial"/>
          <w:i/>
          <w:iCs/>
          <w:sz w:val="24"/>
          <w:szCs w:val="24"/>
        </w:rPr>
        <w:t>m</w:t>
      </w:r>
      <w:r w:rsidRPr="0066437F">
        <w:rPr>
          <w:rStyle w:val="Aucune"/>
          <w:rFonts w:ascii="Arial" w:hAnsi="Arial" w:cs="Arial"/>
          <w:i/>
          <w:iCs/>
          <w:sz w:val="24"/>
          <w:szCs w:val="24"/>
          <w:vertAlign w:val="subscript"/>
        </w:rPr>
        <w:t>L</w:t>
      </w:r>
      <w:r>
        <w:rPr>
          <w:rStyle w:val="Aucune"/>
          <w:rFonts w:ascii="Arial" w:hAnsi="Arial" w:cs="Arial"/>
          <w:i/>
          <w:iCs/>
          <w:sz w:val="24"/>
          <w:szCs w:val="24"/>
        </w:rPr>
        <w:t xml:space="preserve">, </w:t>
      </w:r>
      <w:r w:rsidRPr="0080006B">
        <w:rPr>
          <w:rStyle w:val="Aucune"/>
          <w:rFonts w:ascii="Arial" w:hAnsi="Arial" w:cs="Arial"/>
          <w:i/>
          <w:iCs/>
          <w:sz w:val="24"/>
          <w:szCs w:val="24"/>
        </w:rPr>
        <w:t xml:space="preserve"> </w:t>
      </w:r>
      <w:r w:rsidRPr="006C57FC">
        <w:rPr>
          <w:rStyle w:val="Aucune"/>
          <w:rFonts w:ascii="Arial" w:hAnsi="Arial" w:cs="Arial"/>
          <w:i/>
          <w:iCs/>
          <w:sz w:val="24"/>
          <w:szCs w:val="24"/>
        </w:rPr>
        <w:t>masse de liquide déplacée par l’hématie</w:t>
      </w:r>
      <w:r>
        <w:rPr>
          <w:rStyle w:val="Aucune"/>
          <w:rFonts w:ascii="Arial" w:hAnsi="Arial" w:cs="Arial"/>
          <w:i/>
          <w:iCs/>
          <w:sz w:val="24"/>
          <w:szCs w:val="24"/>
        </w:rPr>
        <w:t xml:space="preserve"> : </w:t>
      </w:r>
      <w:r w:rsidRPr="00BB1EE4">
        <w:rPr>
          <w:rStyle w:val="Aucune"/>
          <w:rFonts w:ascii="Arial" w:hAnsi="Arial" w:cs="Arial"/>
          <w:i/>
          <w:sz w:val="24"/>
          <w:szCs w:val="24"/>
        </w:rPr>
        <w:t>m</w:t>
      </w:r>
      <w:r w:rsidRPr="00BB1EE4">
        <w:rPr>
          <w:rStyle w:val="Aucune"/>
          <w:rFonts w:ascii="Arial" w:hAnsi="Arial" w:cs="Arial"/>
          <w:i/>
          <w:sz w:val="24"/>
          <w:szCs w:val="24"/>
          <w:vertAlign w:val="subscript"/>
        </w:rPr>
        <w:t>L</w:t>
      </w:r>
      <w:r w:rsidRPr="006C57FC">
        <w:rPr>
          <w:rStyle w:val="Aucune"/>
          <w:rFonts w:ascii="Arial" w:hAnsi="Arial" w:cs="Arial"/>
          <w:sz w:val="24"/>
          <w:szCs w:val="24"/>
        </w:rPr>
        <w:t xml:space="preserve"> = 3,552 </w:t>
      </w:r>
      <w:r w:rsidRPr="006C57FC">
        <w:rPr>
          <w:rStyle w:val="Aucune"/>
          <w:rFonts w:ascii="Arial" w:hAnsi="Arial" w:cs="Arial"/>
          <w:sz w:val="24"/>
          <w:szCs w:val="24"/>
        </w:rPr>
        <w:sym w:font="Symbol" w:char="F0B4"/>
      </w:r>
      <w:r w:rsidRPr="006C57FC">
        <w:rPr>
          <w:rStyle w:val="Aucune"/>
          <w:rFonts w:ascii="Arial" w:hAnsi="Arial" w:cs="Arial"/>
          <w:sz w:val="24"/>
          <w:szCs w:val="24"/>
        </w:rPr>
        <w:t xml:space="preserve"> 10</w:t>
      </w:r>
      <w:r w:rsidRPr="0066437F">
        <w:rPr>
          <w:rStyle w:val="Aucune"/>
          <w:rFonts w:ascii="Arial" w:hAnsi="Arial" w:cs="Arial"/>
          <w:sz w:val="24"/>
          <w:szCs w:val="24"/>
          <w:vertAlign w:val="superscript"/>
        </w:rPr>
        <w:t>-14</w:t>
      </w:r>
      <w:r w:rsidRPr="006C57FC">
        <w:rPr>
          <w:rStyle w:val="Aucune"/>
          <w:rFonts w:ascii="Arial" w:hAnsi="Arial" w:cs="Arial"/>
          <w:sz w:val="24"/>
          <w:szCs w:val="24"/>
        </w:rPr>
        <w:t xml:space="preserve"> kg</w:t>
      </w:r>
    </w:p>
    <w:p w14:paraId="1DD0EA07" w14:textId="77777777" w:rsidR="005B515E" w:rsidRDefault="005B515E" w:rsidP="005B515E">
      <w:pPr>
        <w:pStyle w:val="Sansinterligne"/>
        <w:numPr>
          <w:ilvl w:val="0"/>
          <w:numId w:val="33"/>
        </w:numPr>
        <w:tabs>
          <w:tab w:val="left" w:pos="142"/>
          <w:tab w:val="left" w:pos="284"/>
        </w:tabs>
        <w:ind w:right="-11"/>
        <w:jc w:val="both"/>
        <w:rPr>
          <w:rStyle w:val="Aucune"/>
          <w:rFonts w:ascii="Arial" w:hAnsi="Arial" w:cs="Arial"/>
          <w:sz w:val="24"/>
          <w:szCs w:val="24"/>
        </w:rPr>
      </w:pPr>
      <w:r w:rsidRPr="00F56BF5">
        <w:rPr>
          <w:rStyle w:val="Aucune"/>
          <w:rFonts w:ascii="Arial" w:hAnsi="Arial" w:cs="Arial"/>
          <w:i/>
          <w:iCs/>
          <w:sz w:val="24"/>
          <w:szCs w:val="24"/>
        </w:rPr>
        <w:t>K</w:t>
      </w:r>
      <w:r>
        <w:rPr>
          <w:rStyle w:val="Aucune"/>
          <w:rFonts w:ascii="Arial" w:hAnsi="Arial" w:cs="Arial"/>
          <w:i/>
          <w:iCs/>
          <w:sz w:val="24"/>
          <w:szCs w:val="24"/>
        </w:rPr>
        <w:t>,</w:t>
      </w:r>
      <w:r w:rsidRPr="00F56BF5">
        <w:rPr>
          <w:rStyle w:val="Aucune"/>
          <w:rFonts w:ascii="Arial" w:hAnsi="Arial" w:cs="Arial"/>
          <w:i/>
          <w:iCs/>
          <w:sz w:val="24"/>
          <w:szCs w:val="24"/>
        </w:rPr>
        <w:t xml:space="preserve">  coefficient de frottement de la force de frottement</w:t>
      </w:r>
      <w:r>
        <w:rPr>
          <w:rStyle w:val="Aucune"/>
          <w:rFonts w:ascii="Arial" w:hAnsi="Arial" w:cs="Arial"/>
          <w:i/>
          <w:iCs/>
          <w:sz w:val="24"/>
          <w:szCs w:val="24"/>
        </w:rPr>
        <w:t xml:space="preserve"> : </w:t>
      </w:r>
      <w:r w:rsidRPr="00BB1EE4">
        <w:rPr>
          <w:rStyle w:val="Aucune"/>
          <w:rFonts w:ascii="Arial" w:hAnsi="Arial" w:cs="Arial"/>
          <w:i/>
          <w:sz w:val="24"/>
          <w:szCs w:val="24"/>
        </w:rPr>
        <w:t>K</w:t>
      </w:r>
      <w:r w:rsidRPr="006C57FC">
        <w:rPr>
          <w:rStyle w:val="Aucune"/>
          <w:rFonts w:ascii="Arial" w:hAnsi="Arial" w:cs="Arial"/>
          <w:sz w:val="24"/>
          <w:szCs w:val="24"/>
        </w:rPr>
        <w:t xml:space="preserve"> = 4,900 </w:t>
      </w:r>
      <w:r w:rsidRPr="006C57FC">
        <w:rPr>
          <w:rStyle w:val="Aucune"/>
          <w:rFonts w:ascii="Arial" w:hAnsi="Arial" w:cs="Arial"/>
          <w:sz w:val="24"/>
          <w:szCs w:val="24"/>
        </w:rPr>
        <w:sym w:font="Symbol" w:char="F0B4"/>
      </w:r>
      <w:r w:rsidRPr="006C57FC">
        <w:rPr>
          <w:rStyle w:val="Aucune"/>
          <w:rFonts w:ascii="Arial" w:hAnsi="Arial" w:cs="Arial"/>
          <w:sz w:val="24"/>
          <w:szCs w:val="24"/>
        </w:rPr>
        <w:t xml:space="preserve"> 10</w:t>
      </w:r>
      <w:r w:rsidRPr="0066437F">
        <w:rPr>
          <w:rStyle w:val="Aucune"/>
          <w:rFonts w:ascii="Arial" w:hAnsi="Arial" w:cs="Arial"/>
          <w:sz w:val="24"/>
          <w:szCs w:val="24"/>
          <w:vertAlign w:val="superscript"/>
        </w:rPr>
        <w:t>-8</w:t>
      </w:r>
      <w:r w:rsidRPr="006C57FC">
        <w:rPr>
          <w:rStyle w:val="Aucune"/>
          <w:rFonts w:ascii="Arial" w:hAnsi="Arial" w:cs="Arial"/>
          <w:sz w:val="24"/>
          <w:szCs w:val="24"/>
        </w:rPr>
        <w:t xml:space="preserve"> USI</w:t>
      </w:r>
    </w:p>
    <w:p w14:paraId="72AED366" w14:textId="77777777" w:rsidR="005B515E" w:rsidRPr="00F56BF5" w:rsidRDefault="005B515E" w:rsidP="005B515E">
      <w:pPr>
        <w:pStyle w:val="Sansinterligne"/>
        <w:numPr>
          <w:ilvl w:val="0"/>
          <w:numId w:val="33"/>
        </w:numPr>
        <w:tabs>
          <w:tab w:val="left" w:pos="142"/>
          <w:tab w:val="left" w:pos="284"/>
        </w:tabs>
        <w:ind w:right="-11"/>
        <w:jc w:val="both"/>
        <w:rPr>
          <w:rStyle w:val="Aucune"/>
          <w:rFonts w:ascii="Arial" w:hAnsi="Arial" w:cs="Arial"/>
          <w:i/>
          <w:iCs/>
          <w:sz w:val="24"/>
          <w:szCs w:val="24"/>
        </w:rPr>
      </w:pPr>
      <w:r>
        <w:rPr>
          <w:rStyle w:val="Aucune"/>
          <w:rFonts w:ascii="Arial" w:hAnsi="Arial" w:cs="Arial"/>
          <w:i/>
          <w:iCs/>
          <w:sz w:val="24"/>
          <w:szCs w:val="24"/>
        </w:rPr>
        <w:t xml:space="preserve">g, </w:t>
      </w:r>
      <w:r w:rsidRPr="00F56BF5">
        <w:rPr>
          <w:rStyle w:val="Aucune"/>
          <w:rFonts w:ascii="Arial" w:hAnsi="Arial" w:cs="Arial"/>
          <w:i/>
          <w:iCs/>
          <w:sz w:val="24"/>
          <w:szCs w:val="24"/>
        </w:rPr>
        <w:t xml:space="preserve">intensité de la pesanteur terrestre : g = </w:t>
      </w:r>
      <w:r w:rsidRPr="00F56BF5">
        <w:rPr>
          <w:rStyle w:val="Aucune"/>
          <w:rFonts w:ascii="Arial" w:hAnsi="Arial" w:cs="Arial"/>
          <w:iCs/>
          <w:sz w:val="24"/>
          <w:szCs w:val="24"/>
        </w:rPr>
        <w:t>9,81 m.s</w:t>
      </w:r>
      <w:r w:rsidRPr="00F56BF5">
        <w:rPr>
          <w:rStyle w:val="Aucune"/>
          <w:rFonts w:ascii="Arial" w:hAnsi="Arial" w:cs="Arial"/>
          <w:iCs/>
          <w:sz w:val="24"/>
          <w:szCs w:val="24"/>
          <w:vertAlign w:val="superscript"/>
        </w:rPr>
        <w:t>-2</w:t>
      </w:r>
    </w:p>
    <w:p w14:paraId="37F0ED7C" w14:textId="77777777" w:rsidR="005B515E" w:rsidRPr="00E85437" w:rsidRDefault="005B515E" w:rsidP="005B515E">
      <w:pPr>
        <w:pStyle w:val="CorpsA"/>
        <w:tabs>
          <w:tab w:val="left" w:pos="9072"/>
        </w:tabs>
        <w:ind w:right="-11"/>
        <w:jc w:val="both"/>
        <w:rPr>
          <w:rStyle w:val="Aucune"/>
          <w:rFonts w:ascii="Arial" w:hAnsi="Arial" w:cs="Arial"/>
          <w:sz w:val="24"/>
          <w:szCs w:val="24"/>
        </w:rPr>
      </w:pPr>
    </w:p>
    <w:p w14:paraId="30D38A96" w14:textId="77777777" w:rsidR="005B515E" w:rsidRPr="0066437F" w:rsidRDefault="005B515E" w:rsidP="005B515E">
      <w:pPr>
        <w:pStyle w:val="Sansinterligne"/>
        <w:numPr>
          <w:ilvl w:val="0"/>
          <w:numId w:val="15"/>
        </w:numPr>
        <w:tabs>
          <w:tab w:val="left" w:pos="142"/>
          <w:tab w:val="left" w:pos="284"/>
        </w:tabs>
        <w:ind w:left="0" w:right="-11" w:firstLine="0"/>
        <w:jc w:val="both"/>
        <w:rPr>
          <w:rStyle w:val="Aucune"/>
          <w:rFonts w:ascii="Arial" w:eastAsia="Arial" w:hAnsi="Arial" w:cs="Arial"/>
          <w:sz w:val="24"/>
          <w:szCs w:val="24"/>
        </w:rPr>
      </w:pPr>
      <w:r w:rsidRPr="006C57FC">
        <w:rPr>
          <w:rStyle w:val="Aucune"/>
          <w:rFonts w:ascii="Arial" w:hAnsi="Arial" w:cs="Arial"/>
          <w:sz w:val="24"/>
          <w:szCs w:val="24"/>
        </w:rPr>
        <w:t>Écrire l’expression vectorielle de la seconde loi de Newton dans un cas</w:t>
      </w:r>
      <w:r>
        <w:rPr>
          <w:rStyle w:val="Aucune"/>
          <w:rFonts w:ascii="Arial" w:hAnsi="Arial" w:cs="Arial"/>
          <w:sz w:val="24"/>
          <w:szCs w:val="24"/>
        </w:rPr>
        <w:t xml:space="preserve"> général et préciser le nom de chaque grandeur ainsi que son unité dans le système international.</w:t>
      </w:r>
    </w:p>
    <w:p w14:paraId="3E785C7B" w14:textId="77777777" w:rsidR="005B515E" w:rsidRPr="006C57FC" w:rsidRDefault="005B515E" w:rsidP="005B515E">
      <w:pPr>
        <w:pStyle w:val="Sansinterligne"/>
        <w:tabs>
          <w:tab w:val="left" w:pos="142"/>
          <w:tab w:val="left" w:pos="284"/>
        </w:tabs>
        <w:ind w:right="-11"/>
        <w:jc w:val="both"/>
        <w:rPr>
          <w:rStyle w:val="Aucune"/>
          <w:rFonts w:ascii="Arial" w:eastAsia="Arial" w:hAnsi="Arial" w:cs="Arial"/>
          <w:sz w:val="24"/>
          <w:szCs w:val="24"/>
        </w:rPr>
      </w:pPr>
    </w:p>
    <w:p w14:paraId="2A80B92B" w14:textId="77777777" w:rsidR="005B515E" w:rsidRPr="00A333ED" w:rsidRDefault="005B515E" w:rsidP="005B515E">
      <w:pPr>
        <w:pStyle w:val="Sansinterligne"/>
        <w:tabs>
          <w:tab w:val="left" w:pos="142"/>
          <w:tab w:val="left" w:pos="284"/>
        </w:tabs>
        <w:ind w:right="-11"/>
        <w:jc w:val="both"/>
        <w:rPr>
          <w:rFonts w:ascii="Arial" w:hAnsi="Arial" w:cs="Arial"/>
          <w:sz w:val="24"/>
          <w:szCs w:val="24"/>
        </w:rPr>
      </w:pPr>
      <w:r w:rsidRPr="00A333ED">
        <w:rPr>
          <w:rFonts w:ascii="Arial" w:hAnsi="Arial" w:cs="Arial"/>
          <w:sz w:val="24"/>
          <w:szCs w:val="24"/>
        </w:rPr>
        <w:t>L’application de la seconde loi de Newton à l’hématie</w:t>
      </w:r>
      <w:r>
        <w:rPr>
          <w:rFonts w:ascii="Arial" w:hAnsi="Arial" w:cs="Arial"/>
          <w:sz w:val="24"/>
          <w:szCs w:val="24"/>
        </w:rPr>
        <w:t xml:space="preserve">, après projection sur un axe vertical dirigé vers le bas, </w:t>
      </w:r>
      <w:r w:rsidRPr="0066437F">
        <w:rPr>
          <w:rFonts w:ascii="Arial" w:hAnsi="Arial" w:cs="Arial"/>
          <w:sz w:val="24"/>
          <w:szCs w:val="24"/>
        </w:rPr>
        <w:t>permet</w:t>
      </w:r>
      <w:r w:rsidRPr="00A333ED">
        <w:rPr>
          <w:rFonts w:ascii="Arial" w:hAnsi="Arial" w:cs="Arial"/>
          <w:sz w:val="24"/>
          <w:szCs w:val="24"/>
        </w:rPr>
        <w:t xml:space="preserve"> d’écrire la relation suivante : </w:t>
      </w:r>
    </w:p>
    <w:p w14:paraId="274C8256" w14:textId="77777777" w:rsidR="005B515E" w:rsidRDefault="005B515E" w:rsidP="005B515E">
      <w:pPr>
        <w:pStyle w:val="CorpsA"/>
        <w:tabs>
          <w:tab w:val="left" w:pos="9072"/>
        </w:tabs>
        <w:ind w:left="283" w:right="-11"/>
        <w:jc w:val="center"/>
        <w:rPr>
          <w:rFonts w:ascii="Arial" w:hAnsi="Arial" w:cs="Arial"/>
          <w:sz w:val="24"/>
          <w:szCs w:val="24"/>
        </w:rPr>
      </w:pPr>
      <m:oMath>
        <m:r>
          <w:rPr>
            <w:rFonts w:ascii="Cambria Math" w:hAnsi="Cambria Math" w:cs="Arial"/>
            <w:sz w:val="24"/>
            <w:szCs w:val="24"/>
          </w:rPr>
          <m:t>m×g-</m:t>
        </m:r>
        <m:sSub>
          <m:sSubPr>
            <m:ctrlPr>
              <w:rPr>
                <w:rFonts w:ascii="Cambria Math" w:hAnsi="Cambria Math" w:cs="Arial"/>
                <w:i/>
                <w:sz w:val="24"/>
                <w:szCs w:val="24"/>
              </w:rPr>
            </m:ctrlPr>
          </m:sSubPr>
          <m:e>
            <m:r>
              <w:rPr>
                <w:rFonts w:ascii="Cambria Math" w:hAnsi="Cambria Math" w:cs="Arial"/>
                <w:sz w:val="24"/>
                <w:szCs w:val="24"/>
              </w:rPr>
              <m:t>m</m:t>
            </m:r>
          </m:e>
          <m:sub>
            <m:r>
              <w:rPr>
                <w:rFonts w:ascii="Cambria Math" w:hAnsi="Cambria Math" w:cs="Arial"/>
                <w:sz w:val="24"/>
                <w:szCs w:val="24"/>
              </w:rPr>
              <m:t>L</m:t>
            </m:r>
          </m:sub>
        </m:sSub>
        <m:r>
          <w:rPr>
            <w:rFonts w:ascii="Cambria Math" w:hAnsi="Cambria Math" w:cs="Arial"/>
            <w:sz w:val="24"/>
            <w:szCs w:val="24"/>
          </w:rPr>
          <m:t>×g-K×v=m×a</m:t>
        </m:r>
      </m:oMath>
      <w:r>
        <w:rPr>
          <w:rFonts w:ascii="Arial" w:hAnsi="Arial" w:cs="Arial"/>
          <w:sz w:val="24"/>
          <w:szCs w:val="24"/>
        </w:rPr>
        <w:t xml:space="preserve">   (1) </w:t>
      </w:r>
    </w:p>
    <w:p w14:paraId="3D30DD4E" w14:textId="77777777" w:rsidR="005B515E" w:rsidRPr="006C57FC" w:rsidRDefault="005B515E" w:rsidP="005B515E">
      <w:pPr>
        <w:pStyle w:val="Sansinterligne"/>
        <w:tabs>
          <w:tab w:val="left" w:pos="9072"/>
        </w:tabs>
        <w:ind w:right="-11"/>
        <w:jc w:val="both"/>
        <w:rPr>
          <w:rStyle w:val="Aucune"/>
          <w:rFonts w:ascii="Arial" w:eastAsia="Arial" w:hAnsi="Arial" w:cs="Arial"/>
          <w:sz w:val="24"/>
          <w:szCs w:val="24"/>
        </w:rPr>
      </w:pPr>
    </w:p>
    <w:p w14:paraId="16A6DECB" w14:textId="77777777" w:rsidR="005B515E" w:rsidRPr="006C57FC" w:rsidRDefault="005B515E" w:rsidP="005B515E">
      <w:pPr>
        <w:pStyle w:val="Sansinterligne"/>
        <w:numPr>
          <w:ilvl w:val="0"/>
          <w:numId w:val="15"/>
        </w:numPr>
        <w:tabs>
          <w:tab w:val="left" w:pos="142"/>
          <w:tab w:val="left" w:pos="284"/>
        </w:tabs>
        <w:ind w:left="0" w:right="-11" w:firstLine="0"/>
        <w:jc w:val="both"/>
        <w:rPr>
          <w:rStyle w:val="Aucune"/>
          <w:rFonts w:ascii="Arial" w:hAnsi="Arial" w:cs="Arial"/>
          <w:sz w:val="24"/>
          <w:szCs w:val="24"/>
        </w:rPr>
      </w:pPr>
      <w:r w:rsidRPr="006C57FC">
        <w:rPr>
          <w:rStyle w:val="Aucune"/>
          <w:rFonts w:ascii="Arial" w:hAnsi="Arial" w:cs="Arial"/>
          <w:sz w:val="24"/>
          <w:szCs w:val="24"/>
        </w:rPr>
        <w:t xml:space="preserve">Identifier </w:t>
      </w:r>
      <w:r>
        <w:rPr>
          <w:rStyle w:val="Aucune"/>
          <w:rFonts w:ascii="Arial" w:hAnsi="Arial" w:cs="Arial"/>
          <w:sz w:val="24"/>
          <w:szCs w:val="24"/>
        </w:rPr>
        <w:t xml:space="preserve">dans cette relation (1), </w:t>
      </w:r>
      <w:r w:rsidRPr="006C57FC">
        <w:rPr>
          <w:rStyle w:val="Aucune"/>
          <w:rFonts w:ascii="Arial" w:hAnsi="Arial" w:cs="Arial"/>
          <w:sz w:val="24"/>
          <w:szCs w:val="24"/>
        </w:rPr>
        <w:t xml:space="preserve">les forces </w:t>
      </w:r>
      <w:r>
        <w:rPr>
          <w:rStyle w:val="Aucune"/>
          <w:rFonts w:ascii="Arial" w:hAnsi="Arial" w:cs="Arial"/>
          <w:sz w:val="24"/>
          <w:szCs w:val="24"/>
        </w:rPr>
        <w:t xml:space="preserve">modélisant les actions </w:t>
      </w:r>
      <w:r w:rsidRPr="006C57FC">
        <w:rPr>
          <w:rStyle w:val="Aucune"/>
          <w:rFonts w:ascii="Arial" w:hAnsi="Arial" w:cs="Arial"/>
          <w:sz w:val="24"/>
          <w:szCs w:val="24"/>
        </w:rPr>
        <w:t xml:space="preserve">s’exerçant sur l’hématie en chute dans le plasma et donner le nom et l’expression </w:t>
      </w:r>
      <w:r>
        <w:rPr>
          <w:rStyle w:val="Aucune"/>
          <w:rFonts w:ascii="Arial" w:hAnsi="Arial" w:cs="Arial"/>
          <w:sz w:val="24"/>
          <w:szCs w:val="24"/>
        </w:rPr>
        <w:t>de</w:t>
      </w:r>
      <w:r w:rsidRPr="006C57FC">
        <w:rPr>
          <w:rStyle w:val="Aucune"/>
          <w:rFonts w:ascii="Arial" w:hAnsi="Arial" w:cs="Arial"/>
          <w:sz w:val="24"/>
          <w:szCs w:val="24"/>
        </w:rPr>
        <w:t xml:space="preserve"> chacune d’elles.</w:t>
      </w:r>
    </w:p>
    <w:p w14:paraId="1ABDC2FA" w14:textId="77777777" w:rsidR="005B515E" w:rsidRPr="006C57FC" w:rsidRDefault="005B515E" w:rsidP="005B515E">
      <w:pPr>
        <w:pStyle w:val="Sansinterligne"/>
        <w:tabs>
          <w:tab w:val="left" w:pos="142"/>
          <w:tab w:val="left" w:pos="284"/>
        </w:tabs>
        <w:ind w:right="-11"/>
        <w:jc w:val="both"/>
        <w:rPr>
          <w:rStyle w:val="Aucune"/>
          <w:rFonts w:ascii="Arial" w:hAnsi="Arial" w:cs="Arial"/>
          <w:sz w:val="24"/>
          <w:szCs w:val="24"/>
        </w:rPr>
      </w:pPr>
    </w:p>
    <w:p w14:paraId="7CEDB141" w14:textId="77777777" w:rsidR="005B515E" w:rsidRPr="006C57FC" w:rsidRDefault="005B515E" w:rsidP="005B515E">
      <w:pPr>
        <w:pStyle w:val="Sansinterligne"/>
        <w:numPr>
          <w:ilvl w:val="0"/>
          <w:numId w:val="15"/>
        </w:numPr>
        <w:tabs>
          <w:tab w:val="left" w:pos="142"/>
          <w:tab w:val="left" w:pos="284"/>
        </w:tabs>
        <w:ind w:left="0" w:right="-11" w:firstLine="0"/>
        <w:jc w:val="both"/>
        <w:rPr>
          <w:rStyle w:val="Aucune"/>
          <w:rFonts w:ascii="Arial" w:hAnsi="Arial" w:cs="Arial"/>
          <w:sz w:val="24"/>
          <w:szCs w:val="24"/>
        </w:rPr>
      </w:pPr>
      <w:r w:rsidRPr="006C57FC">
        <w:rPr>
          <w:rStyle w:val="Aucune"/>
          <w:rFonts w:ascii="Arial" w:hAnsi="Arial" w:cs="Arial"/>
          <w:sz w:val="24"/>
          <w:szCs w:val="24"/>
        </w:rPr>
        <w:t>Expliquer qualitativement</w:t>
      </w:r>
      <w:r>
        <w:rPr>
          <w:rStyle w:val="Aucune"/>
          <w:rFonts w:ascii="Arial" w:hAnsi="Arial" w:cs="Arial"/>
          <w:sz w:val="24"/>
          <w:szCs w:val="24"/>
        </w:rPr>
        <w:t>,</w:t>
      </w:r>
      <w:r w:rsidRPr="006C57FC">
        <w:rPr>
          <w:rStyle w:val="Aucune"/>
          <w:rFonts w:ascii="Arial" w:hAnsi="Arial" w:cs="Arial"/>
          <w:sz w:val="24"/>
          <w:szCs w:val="24"/>
        </w:rPr>
        <w:t xml:space="preserve"> à partir de l</w:t>
      </w:r>
      <w:r>
        <w:rPr>
          <w:rStyle w:val="Aucune"/>
          <w:rFonts w:ascii="Arial" w:hAnsi="Arial" w:cs="Arial"/>
          <w:sz w:val="24"/>
          <w:szCs w:val="24"/>
        </w:rPr>
        <w:t>a relation</w:t>
      </w:r>
      <w:r w:rsidRPr="006C57FC">
        <w:rPr>
          <w:rStyle w:val="Aucune"/>
          <w:rFonts w:ascii="Arial" w:hAnsi="Arial" w:cs="Arial"/>
          <w:sz w:val="24"/>
          <w:szCs w:val="24"/>
        </w:rPr>
        <w:t xml:space="preserve"> (1), l’apparition d’un régime permanent.</w:t>
      </w:r>
    </w:p>
    <w:p w14:paraId="45B612E8" w14:textId="77777777" w:rsidR="005B515E" w:rsidRPr="006C57FC" w:rsidRDefault="005B515E" w:rsidP="005B515E">
      <w:pPr>
        <w:pStyle w:val="Sansinterligne"/>
        <w:tabs>
          <w:tab w:val="left" w:pos="142"/>
          <w:tab w:val="left" w:pos="284"/>
        </w:tabs>
        <w:ind w:right="-11"/>
        <w:jc w:val="both"/>
        <w:rPr>
          <w:rStyle w:val="Aucune"/>
          <w:rFonts w:ascii="Arial" w:hAnsi="Arial" w:cs="Arial"/>
          <w:sz w:val="24"/>
          <w:szCs w:val="24"/>
        </w:rPr>
      </w:pPr>
    </w:p>
    <w:p w14:paraId="750037B4" w14:textId="77777777" w:rsidR="005B515E" w:rsidRDefault="005B515E" w:rsidP="005B515E">
      <w:pPr>
        <w:pStyle w:val="Sansinterligne"/>
        <w:numPr>
          <w:ilvl w:val="0"/>
          <w:numId w:val="15"/>
        </w:numPr>
        <w:tabs>
          <w:tab w:val="left" w:pos="142"/>
          <w:tab w:val="left" w:pos="284"/>
        </w:tabs>
        <w:ind w:left="0" w:right="-11" w:firstLine="0"/>
        <w:jc w:val="both"/>
        <w:rPr>
          <w:rStyle w:val="Aucune"/>
          <w:rFonts w:ascii="Arial" w:hAnsi="Arial" w:cs="Arial"/>
          <w:sz w:val="24"/>
          <w:szCs w:val="24"/>
        </w:rPr>
      </w:pPr>
      <w:r w:rsidRPr="003A0647">
        <w:rPr>
          <w:rStyle w:val="Aucune"/>
          <w:rFonts w:ascii="Arial" w:hAnsi="Arial" w:cs="Arial"/>
          <w:b/>
          <w:sz w:val="24"/>
          <w:szCs w:val="24"/>
        </w:rPr>
        <w:t>a.</w:t>
      </w:r>
      <w:r>
        <w:rPr>
          <w:rStyle w:val="Aucune"/>
          <w:rFonts w:ascii="Arial" w:hAnsi="Arial" w:cs="Arial"/>
          <w:sz w:val="24"/>
          <w:szCs w:val="24"/>
        </w:rPr>
        <w:t xml:space="preserve"> </w:t>
      </w:r>
      <w:r w:rsidRPr="006C57FC">
        <w:rPr>
          <w:rStyle w:val="Aucune"/>
          <w:rFonts w:ascii="Arial" w:hAnsi="Arial" w:cs="Arial"/>
          <w:sz w:val="24"/>
          <w:szCs w:val="24"/>
        </w:rPr>
        <w:t>Déduire</w:t>
      </w:r>
      <w:r w:rsidRPr="003A0647">
        <w:rPr>
          <w:rStyle w:val="Aucune"/>
          <w:rFonts w:ascii="Arial" w:hAnsi="Arial" w:cs="Arial"/>
          <w:sz w:val="24"/>
          <w:szCs w:val="24"/>
        </w:rPr>
        <w:t xml:space="preserve"> </w:t>
      </w:r>
      <w:r w:rsidRPr="006C57FC">
        <w:rPr>
          <w:rStyle w:val="Aucune"/>
          <w:rFonts w:ascii="Arial" w:hAnsi="Arial" w:cs="Arial"/>
          <w:sz w:val="24"/>
          <w:szCs w:val="24"/>
        </w:rPr>
        <w:t xml:space="preserve">de </w:t>
      </w:r>
      <w:r>
        <w:rPr>
          <w:rStyle w:val="Aucune"/>
          <w:rFonts w:ascii="Arial" w:hAnsi="Arial" w:cs="Arial"/>
          <w:sz w:val="24"/>
          <w:szCs w:val="24"/>
        </w:rPr>
        <w:t>la relation</w:t>
      </w:r>
      <w:r w:rsidRPr="006C57FC">
        <w:rPr>
          <w:rStyle w:val="Aucune"/>
          <w:rFonts w:ascii="Arial" w:hAnsi="Arial" w:cs="Arial"/>
          <w:sz w:val="24"/>
          <w:szCs w:val="24"/>
        </w:rPr>
        <w:t xml:space="preserve"> (1)</w:t>
      </w:r>
      <w:r>
        <w:rPr>
          <w:rStyle w:val="Aucune"/>
          <w:rFonts w:ascii="Arial" w:hAnsi="Arial" w:cs="Arial"/>
          <w:sz w:val="24"/>
          <w:szCs w:val="24"/>
        </w:rPr>
        <w:t>,</w:t>
      </w:r>
      <w:r w:rsidRPr="006C57FC">
        <w:rPr>
          <w:rStyle w:val="Aucune"/>
          <w:rFonts w:ascii="Arial" w:hAnsi="Arial" w:cs="Arial"/>
          <w:sz w:val="24"/>
          <w:szCs w:val="24"/>
        </w:rPr>
        <w:t xml:space="preserve"> l’équation différentielle </w:t>
      </w:r>
      <w:r>
        <w:rPr>
          <w:rStyle w:val="Aucune"/>
          <w:rFonts w:ascii="Arial" w:hAnsi="Arial" w:cs="Arial"/>
          <w:sz w:val="24"/>
          <w:szCs w:val="24"/>
        </w:rPr>
        <w:t xml:space="preserve">dont </w:t>
      </w:r>
      <w:r w:rsidRPr="006C57FC">
        <w:rPr>
          <w:rStyle w:val="Aucune"/>
          <w:rFonts w:ascii="Arial" w:hAnsi="Arial" w:cs="Arial"/>
          <w:sz w:val="24"/>
          <w:szCs w:val="24"/>
        </w:rPr>
        <w:t xml:space="preserve">la vitesse </w:t>
      </w:r>
      <m:oMath>
        <m:r>
          <w:rPr>
            <w:rStyle w:val="Aucune"/>
            <w:rFonts w:ascii="Cambria Math" w:hAnsi="Cambria Math" w:cs="Arial"/>
            <w:sz w:val="24"/>
            <w:szCs w:val="24"/>
          </w:rPr>
          <m:t>v</m:t>
        </m:r>
        <m:r>
          <m:rPr>
            <m:sty m:val="p"/>
          </m:rPr>
          <w:rPr>
            <w:rStyle w:val="Aucune"/>
            <w:rFonts w:ascii="Cambria Math" w:hAnsi="Cambria Math" w:cs="Arial"/>
            <w:sz w:val="24"/>
            <w:szCs w:val="24"/>
          </w:rPr>
          <m:t>(</m:t>
        </m:r>
        <m:r>
          <w:rPr>
            <w:rStyle w:val="Aucune"/>
            <w:rFonts w:ascii="Cambria Math" w:hAnsi="Cambria Math" w:cs="Arial"/>
            <w:sz w:val="24"/>
            <w:szCs w:val="24"/>
          </w:rPr>
          <m:t>t</m:t>
        </m:r>
        <m:r>
          <m:rPr>
            <m:sty m:val="p"/>
          </m:rPr>
          <w:rPr>
            <w:rStyle w:val="Aucune"/>
            <w:rFonts w:ascii="Cambria Math" w:hAnsi="Cambria Math" w:cs="Arial"/>
            <w:sz w:val="24"/>
            <w:szCs w:val="24"/>
          </w:rPr>
          <m:t>)</m:t>
        </m:r>
      </m:oMath>
      <w:r w:rsidRPr="006C57FC">
        <w:rPr>
          <w:rStyle w:val="Aucune"/>
          <w:rFonts w:ascii="Arial" w:hAnsi="Arial" w:cs="Arial"/>
          <w:sz w:val="24"/>
          <w:szCs w:val="24"/>
        </w:rPr>
        <w:t xml:space="preserve"> de l’hématie </w:t>
      </w:r>
      <w:r>
        <w:rPr>
          <w:rStyle w:val="Aucune"/>
          <w:rFonts w:ascii="Arial" w:hAnsi="Arial" w:cs="Arial"/>
          <w:sz w:val="24"/>
          <w:szCs w:val="24"/>
        </w:rPr>
        <w:t>est une solution.</w:t>
      </w:r>
      <w:r w:rsidRPr="006C57FC">
        <w:rPr>
          <w:rStyle w:val="Aucune"/>
          <w:rFonts w:ascii="Arial" w:hAnsi="Arial" w:cs="Arial"/>
          <w:sz w:val="24"/>
          <w:szCs w:val="24"/>
        </w:rPr>
        <w:t xml:space="preserve"> </w:t>
      </w:r>
      <w:r>
        <w:rPr>
          <w:rStyle w:val="Aucune"/>
          <w:rFonts w:ascii="Arial" w:hAnsi="Arial" w:cs="Arial"/>
          <w:sz w:val="24"/>
          <w:szCs w:val="24"/>
        </w:rPr>
        <w:t>Cette équation différentielle fera apparaitre l</w:t>
      </w:r>
      <w:r w:rsidRPr="006C57FC">
        <w:rPr>
          <w:rStyle w:val="Aucune"/>
          <w:rFonts w:ascii="Arial" w:hAnsi="Arial" w:cs="Arial"/>
          <w:sz w:val="24"/>
          <w:szCs w:val="24"/>
        </w:rPr>
        <w:t xml:space="preserve">es grandeurs </w:t>
      </w:r>
      <w:r w:rsidRPr="0066437F">
        <w:rPr>
          <w:rStyle w:val="Aucune"/>
          <w:rFonts w:ascii="Arial" w:hAnsi="Arial" w:cs="Arial"/>
          <w:i/>
          <w:sz w:val="24"/>
          <w:szCs w:val="24"/>
        </w:rPr>
        <w:t>m</w:t>
      </w:r>
      <w:r w:rsidRPr="006C57FC">
        <w:rPr>
          <w:rStyle w:val="Aucune"/>
          <w:rFonts w:ascii="Arial" w:hAnsi="Arial" w:cs="Arial"/>
          <w:sz w:val="24"/>
          <w:szCs w:val="24"/>
        </w:rPr>
        <w:t xml:space="preserve">, </w:t>
      </w:r>
      <w:r w:rsidRPr="0066437F">
        <w:rPr>
          <w:rStyle w:val="Aucune"/>
          <w:rFonts w:ascii="Arial" w:hAnsi="Arial" w:cs="Arial"/>
          <w:i/>
          <w:sz w:val="24"/>
          <w:szCs w:val="24"/>
        </w:rPr>
        <w:t>m</w:t>
      </w:r>
      <w:r w:rsidRPr="0066437F">
        <w:rPr>
          <w:rStyle w:val="Aucune"/>
          <w:rFonts w:ascii="Arial" w:hAnsi="Arial" w:cs="Arial"/>
          <w:i/>
          <w:sz w:val="24"/>
          <w:szCs w:val="24"/>
          <w:vertAlign w:val="subscript"/>
        </w:rPr>
        <w:t>L</w:t>
      </w:r>
      <w:r w:rsidRPr="006C57FC">
        <w:rPr>
          <w:rStyle w:val="Aucune"/>
          <w:rFonts w:ascii="Arial" w:hAnsi="Arial" w:cs="Arial"/>
          <w:sz w:val="24"/>
          <w:szCs w:val="24"/>
        </w:rPr>
        <w:t xml:space="preserve"> et </w:t>
      </w:r>
      <w:r w:rsidRPr="0066437F">
        <w:rPr>
          <w:rStyle w:val="Aucune"/>
          <w:rFonts w:ascii="Arial" w:hAnsi="Arial" w:cs="Arial"/>
          <w:i/>
          <w:sz w:val="24"/>
          <w:szCs w:val="24"/>
        </w:rPr>
        <w:t>K</w:t>
      </w:r>
      <w:r>
        <w:rPr>
          <w:rStyle w:val="Aucune"/>
          <w:rFonts w:ascii="Arial" w:hAnsi="Arial" w:cs="Arial"/>
          <w:i/>
          <w:sz w:val="24"/>
          <w:szCs w:val="24"/>
        </w:rPr>
        <w:t>.</w:t>
      </w:r>
    </w:p>
    <w:p w14:paraId="2465E409" w14:textId="77777777" w:rsidR="005B515E" w:rsidRPr="006C57FC" w:rsidRDefault="005B515E" w:rsidP="005B515E">
      <w:pPr>
        <w:pStyle w:val="Sansinterligne"/>
        <w:tabs>
          <w:tab w:val="left" w:pos="142"/>
          <w:tab w:val="left" w:pos="284"/>
        </w:tabs>
        <w:ind w:right="-11"/>
        <w:jc w:val="both"/>
        <w:rPr>
          <w:rStyle w:val="Aucune"/>
          <w:rFonts w:ascii="Arial" w:hAnsi="Arial" w:cs="Arial"/>
          <w:sz w:val="24"/>
          <w:szCs w:val="24"/>
        </w:rPr>
      </w:pPr>
    </w:p>
    <w:p w14:paraId="73E9F99E" w14:textId="77777777" w:rsidR="005B515E" w:rsidRPr="006C57FC" w:rsidRDefault="005B515E" w:rsidP="005B515E">
      <w:pPr>
        <w:pStyle w:val="Sansinterligne"/>
        <w:numPr>
          <w:ilvl w:val="0"/>
          <w:numId w:val="41"/>
        </w:numPr>
        <w:tabs>
          <w:tab w:val="left" w:pos="142"/>
          <w:tab w:val="left" w:pos="284"/>
        </w:tabs>
        <w:ind w:right="-11" w:hanging="720"/>
        <w:jc w:val="both"/>
        <w:rPr>
          <w:rStyle w:val="Aucune"/>
          <w:rFonts w:ascii="Arial" w:hAnsi="Arial" w:cs="Arial"/>
          <w:sz w:val="24"/>
          <w:szCs w:val="24"/>
        </w:rPr>
      </w:pPr>
      <w:r w:rsidRPr="003A0647">
        <w:rPr>
          <w:rStyle w:val="Aucune"/>
          <w:rFonts w:ascii="Arial" w:hAnsi="Arial" w:cs="Arial"/>
          <w:b/>
          <w:sz w:val="24"/>
          <w:szCs w:val="24"/>
        </w:rPr>
        <w:t>b.</w:t>
      </w:r>
      <w:r>
        <w:rPr>
          <w:rStyle w:val="Aucune"/>
          <w:rFonts w:ascii="Arial" w:hAnsi="Arial" w:cs="Arial"/>
          <w:sz w:val="24"/>
          <w:szCs w:val="24"/>
        </w:rPr>
        <w:t xml:space="preserve"> Montrer que l’</w:t>
      </w:r>
      <w:r w:rsidRPr="006C57FC">
        <w:rPr>
          <w:rStyle w:val="Aucune"/>
          <w:rFonts w:ascii="Arial" w:hAnsi="Arial" w:cs="Arial"/>
          <w:sz w:val="24"/>
          <w:szCs w:val="24"/>
        </w:rPr>
        <w:t>équation précédente peut s’écrire de la manière</w:t>
      </w:r>
      <w:r w:rsidRPr="006C57FC">
        <w:rPr>
          <w:rStyle w:val="Aucune"/>
        </w:rPr>
        <w:t xml:space="preserve"> </w:t>
      </w:r>
      <w:r w:rsidRPr="006C57FC">
        <w:rPr>
          <w:rStyle w:val="Aucune"/>
          <w:rFonts w:ascii="Arial" w:hAnsi="Arial" w:cs="Arial"/>
          <w:sz w:val="24"/>
          <w:szCs w:val="24"/>
        </w:rPr>
        <w:t>suivante :</w:t>
      </w:r>
    </w:p>
    <w:p w14:paraId="721A261F" w14:textId="77777777" w:rsidR="005B515E" w:rsidRPr="006C57FC" w:rsidRDefault="0079559C" w:rsidP="005B515E">
      <w:pPr>
        <w:pStyle w:val="Sansinterligne"/>
        <w:tabs>
          <w:tab w:val="left" w:pos="142"/>
          <w:tab w:val="left" w:pos="284"/>
        </w:tabs>
        <w:ind w:right="-11"/>
        <w:jc w:val="center"/>
        <w:rPr>
          <w:rStyle w:val="Aucune"/>
        </w:rPr>
      </w:pPr>
      <m:oMath>
        <m:f>
          <m:fPr>
            <m:ctrlPr>
              <w:rPr>
                <w:rStyle w:val="Aucune"/>
                <w:rFonts w:ascii="Cambria Math" w:hAnsi="Cambria Math"/>
              </w:rPr>
            </m:ctrlPr>
          </m:fPr>
          <m:num>
            <m:r>
              <w:rPr>
                <w:rStyle w:val="Aucune"/>
                <w:rFonts w:ascii="Cambria Math" w:hAnsi="Cambria Math"/>
              </w:rPr>
              <m:t>dy</m:t>
            </m:r>
          </m:num>
          <m:den>
            <m:r>
              <w:rPr>
                <w:rStyle w:val="Aucune"/>
                <w:rFonts w:ascii="Cambria Math" w:hAnsi="Cambria Math"/>
              </w:rPr>
              <m:t>dt</m:t>
            </m:r>
          </m:den>
        </m:f>
        <m:r>
          <m:rPr>
            <m:sty m:val="p"/>
          </m:rPr>
          <w:rPr>
            <w:rStyle w:val="Aucune"/>
            <w:rFonts w:ascii="Cambria Math" w:hAnsi="Cambria Math"/>
          </w:rPr>
          <m:t>+</m:t>
        </m:r>
        <m:sSup>
          <m:sSupPr>
            <m:ctrlPr>
              <w:rPr>
                <w:rStyle w:val="Aucune"/>
                <w:rFonts w:ascii="Cambria Math" w:hAnsi="Cambria Math"/>
              </w:rPr>
            </m:ctrlPr>
          </m:sSupPr>
          <m:e>
            <m:r>
              <m:rPr>
                <m:sty m:val="p"/>
              </m:rPr>
              <w:rPr>
                <w:rStyle w:val="Aucune"/>
                <w:rFonts w:ascii="Cambria Math" w:hAnsi="Cambria Math"/>
              </w:rPr>
              <m:t>1,125×10</m:t>
            </m:r>
          </m:e>
          <m:sup>
            <m:r>
              <m:rPr>
                <m:sty m:val="p"/>
              </m:rPr>
              <w:rPr>
                <w:rStyle w:val="Aucune"/>
                <w:rFonts w:ascii="Cambria Math" w:hAnsi="Cambria Math"/>
              </w:rPr>
              <m:t>6</m:t>
            </m:r>
          </m:sup>
        </m:sSup>
        <m:r>
          <m:rPr>
            <m:sty m:val="p"/>
          </m:rPr>
          <w:rPr>
            <w:rStyle w:val="Aucune"/>
            <w:rFonts w:ascii="Cambria Math" w:hAnsi="Cambria Math"/>
          </w:rPr>
          <m:t>×</m:t>
        </m:r>
        <m:r>
          <w:rPr>
            <w:rStyle w:val="Aucune"/>
            <w:rFonts w:ascii="Cambria Math" w:hAnsi="Cambria Math"/>
          </w:rPr>
          <m:t>y</m:t>
        </m:r>
        <m:r>
          <m:rPr>
            <m:sty m:val="p"/>
          </m:rPr>
          <w:rPr>
            <w:rStyle w:val="Aucune"/>
            <w:rFonts w:ascii="Cambria Math" w:hAnsi="Cambria Math"/>
          </w:rPr>
          <m:t>=1,811</m:t>
        </m:r>
      </m:oMath>
      <w:r w:rsidR="005B515E" w:rsidRPr="006C57FC">
        <w:rPr>
          <w:rStyle w:val="Aucune"/>
        </w:rPr>
        <w:t xml:space="preserve">  </w:t>
      </w:r>
    </w:p>
    <w:p w14:paraId="49BE9A77" w14:textId="0D3BE82D" w:rsidR="005B515E" w:rsidRPr="006C57FC" w:rsidRDefault="00E23DCB" w:rsidP="00E23DCB">
      <w:pPr>
        <w:pStyle w:val="Sansinterligne"/>
        <w:tabs>
          <w:tab w:val="left" w:pos="142"/>
          <w:tab w:val="left" w:pos="284"/>
        </w:tabs>
        <w:ind w:right="-11"/>
        <w:jc w:val="both"/>
        <w:rPr>
          <w:rStyle w:val="Aucune"/>
          <w:rFonts w:ascii="Arial" w:hAnsi="Arial" w:cs="Arial"/>
          <w:sz w:val="24"/>
          <w:szCs w:val="24"/>
        </w:rPr>
      </w:pPr>
      <w:r w:rsidRPr="00E23DCB">
        <w:rPr>
          <w:rStyle w:val="Aucune"/>
          <w:rFonts w:ascii="Arial" w:hAnsi="Arial" w:cs="Arial"/>
          <w:b/>
          <w:sz w:val="24"/>
          <w:szCs w:val="24"/>
        </w:rPr>
        <w:t>4.c.</w:t>
      </w:r>
      <w:r>
        <w:rPr>
          <w:rStyle w:val="Aucune"/>
          <w:rFonts w:ascii="Arial" w:hAnsi="Arial" w:cs="Arial"/>
          <w:sz w:val="24"/>
          <w:szCs w:val="24"/>
        </w:rPr>
        <w:t xml:space="preserve"> </w:t>
      </w:r>
      <w:r w:rsidR="005B515E" w:rsidRPr="006C57FC">
        <w:rPr>
          <w:rStyle w:val="Aucune"/>
          <w:rFonts w:ascii="Arial" w:hAnsi="Arial" w:cs="Arial"/>
          <w:sz w:val="24"/>
          <w:szCs w:val="24"/>
        </w:rPr>
        <w:t xml:space="preserve">Donner l’ensemble des solutions de </w:t>
      </w:r>
      <w:r w:rsidR="005B515E">
        <w:rPr>
          <w:rStyle w:val="Aucune"/>
          <w:rFonts w:ascii="Arial" w:hAnsi="Arial" w:cs="Arial"/>
          <w:sz w:val="24"/>
          <w:szCs w:val="24"/>
        </w:rPr>
        <w:t>cette équation différentielle.</w:t>
      </w:r>
    </w:p>
    <w:p w14:paraId="3C112BB3" w14:textId="77777777" w:rsidR="00E23DCB" w:rsidRDefault="00E23DCB" w:rsidP="00E23DCB">
      <w:pPr>
        <w:pStyle w:val="Sansinterligne"/>
        <w:tabs>
          <w:tab w:val="left" w:pos="142"/>
          <w:tab w:val="left" w:pos="284"/>
        </w:tabs>
        <w:ind w:right="-11"/>
        <w:jc w:val="both"/>
        <w:rPr>
          <w:rStyle w:val="Aucune"/>
          <w:rFonts w:ascii="Arial" w:hAnsi="Arial" w:cs="Arial"/>
          <w:sz w:val="24"/>
          <w:szCs w:val="24"/>
        </w:rPr>
      </w:pPr>
    </w:p>
    <w:p w14:paraId="083FF8F0" w14:textId="7F1868EE" w:rsidR="005B515E" w:rsidRPr="006C57FC" w:rsidRDefault="00E23DCB" w:rsidP="00E23DCB">
      <w:pPr>
        <w:pStyle w:val="Sansinterligne"/>
        <w:tabs>
          <w:tab w:val="left" w:pos="142"/>
          <w:tab w:val="left" w:pos="284"/>
        </w:tabs>
        <w:ind w:right="-11"/>
        <w:jc w:val="both"/>
        <w:rPr>
          <w:rStyle w:val="Aucune"/>
          <w:rFonts w:ascii="Arial" w:hAnsi="Arial" w:cs="Arial"/>
          <w:sz w:val="24"/>
          <w:szCs w:val="24"/>
        </w:rPr>
      </w:pPr>
      <w:r w:rsidRPr="00E23DCB">
        <w:rPr>
          <w:rStyle w:val="Aucune"/>
          <w:rFonts w:ascii="Arial" w:hAnsi="Arial" w:cs="Arial"/>
          <w:b/>
          <w:sz w:val="24"/>
          <w:szCs w:val="24"/>
        </w:rPr>
        <w:t>4.d.</w:t>
      </w:r>
      <w:r>
        <w:rPr>
          <w:rStyle w:val="Aucune"/>
          <w:rFonts w:ascii="Arial" w:hAnsi="Arial" w:cs="Arial"/>
          <w:sz w:val="24"/>
          <w:szCs w:val="24"/>
        </w:rPr>
        <w:t xml:space="preserve"> </w:t>
      </w:r>
      <w:r w:rsidR="005B515E">
        <w:rPr>
          <w:rStyle w:val="Aucune"/>
          <w:rFonts w:ascii="Arial" w:hAnsi="Arial" w:cs="Arial"/>
          <w:sz w:val="24"/>
          <w:szCs w:val="24"/>
        </w:rPr>
        <w:t>Justifi</w:t>
      </w:r>
      <w:r w:rsidR="005B515E" w:rsidRPr="006C57FC">
        <w:rPr>
          <w:rStyle w:val="Aucune"/>
          <w:rFonts w:ascii="Arial" w:hAnsi="Arial" w:cs="Arial"/>
          <w:sz w:val="24"/>
          <w:szCs w:val="24"/>
        </w:rPr>
        <w:t xml:space="preserve">er que parmi l’ensemble des solutions de </w:t>
      </w:r>
      <w:r w:rsidR="005B515E">
        <w:rPr>
          <w:rStyle w:val="Aucune"/>
          <w:rFonts w:ascii="Arial" w:hAnsi="Arial" w:cs="Arial"/>
          <w:sz w:val="24"/>
          <w:szCs w:val="24"/>
        </w:rPr>
        <w:t>cette équation</w:t>
      </w:r>
      <w:r w:rsidR="005B515E" w:rsidRPr="006C57FC">
        <w:rPr>
          <w:rStyle w:val="Aucune"/>
          <w:rFonts w:ascii="Arial" w:hAnsi="Arial" w:cs="Arial"/>
          <w:sz w:val="24"/>
          <w:szCs w:val="24"/>
        </w:rPr>
        <w:t xml:space="preserve">, la fonction </w:t>
      </w:r>
      <m:oMath>
        <m:r>
          <w:rPr>
            <w:rStyle w:val="Aucune"/>
            <w:rFonts w:ascii="Cambria Math" w:hAnsi="Cambria Math" w:cs="Arial"/>
            <w:sz w:val="24"/>
            <w:szCs w:val="24"/>
          </w:rPr>
          <m:t>v</m:t>
        </m:r>
      </m:oMath>
      <w:r w:rsidR="005B515E" w:rsidRPr="006C57FC">
        <w:rPr>
          <w:rStyle w:val="Aucune"/>
          <w:rFonts w:ascii="Arial" w:hAnsi="Arial" w:cs="Arial"/>
          <w:sz w:val="24"/>
          <w:szCs w:val="24"/>
        </w:rPr>
        <w:t xml:space="preserve"> </w:t>
      </w:r>
      <w:r w:rsidR="005B515E">
        <w:rPr>
          <w:rStyle w:val="Aucune"/>
          <w:rFonts w:ascii="Arial" w:hAnsi="Arial" w:cs="Arial"/>
          <w:sz w:val="24"/>
          <w:szCs w:val="24"/>
        </w:rPr>
        <w:t xml:space="preserve">est la solution qui vérifie la condition </w:t>
      </w:r>
      <m:oMath>
        <m:r>
          <w:rPr>
            <w:rStyle w:val="Aucune"/>
            <w:rFonts w:ascii="Cambria Math" w:hAnsi="Cambria Math" w:cs="Arial"/>
            <w:sz w:val="24"/>
            <w:szCs w:val="24"/>
          </w:rPr>
          <m:t>v</m:t>
        </m:r>
        <m:r>
          <m:rPr>
            <m:sty m:val="p"/>
          </m:rPr>
          <w:rPr>
            <w:rStyle w:val="Aucune"/>
            <w:rFonts w:ascii="Cambria Math" w:hAnsi="Cambria Math" w:cs="Arial"/>
            <w:sz w:val="24"/>
            <w:szCs w:val="24"/>
          </w:rPr>
          <m:t>(0)</m:t>
        </m:r>
      </m:oMath>
      <w:r w:rsidR="005B515E" w:rsidRPr="006C57FC">
        <w:rPr>
          <w:rStyle w:val="Aucune"/>
          <w:rFonts w:ascii="Arial" w:hAnsi="Arial" w:cs="Arial"/>
          <w:sz w:val="24"/>
          <w:szCs w:val="24"/>
        </w:rPr>
        <w:t xml:space="preserve"> = 0.</w:t>
      </w:r>
      <w:r w:rsidR="005B515E">
        <w:rPr>
          <w:rStyle w:val="Aucune"/>
          <w:rFonts w:ascii="Arial" w:hAnsi="Arial" w:cs="Arial"/>
          <w:sz w:val="24"/>
          <w:szCs w:val="24"/>
        </w:rPr>
        <w:t xml:space="preserve"> En déduire que, </w:t>
      </w:r>
      <w:r w:rsidR="005B515E" w:rsidRPr="006C57FC">
        <w:rPr>
          <w:rStyle w:val="Aucune"/>
          <w:rFonts w:ascii="Arial" w:hAnsi="Arial" w:cs="Arial"/>
          <w:sz w:val="24"/>
          <w:szCs w:val="24"/>
        </w:rPr>
        <w:t xml:space="preserve">pour tout réel </w:t>
      </w:r>
      <w:r w:rsidR="005B515E" w:rsidRPr="001B19E8">
        <w:rPr>
          <w:rStyle w:val="Aucune"/>
          <w:rFonts w:ascii="Arial" w:hAnsi="Arial" w:cs="Arial"/>
          <w:i/>
          <w:sz w:val="24"/>
          <w:szCs w:val="24"/>
        </w:rPr>
        <w:t>t</w:t>
      </w:r>
      <w:r w:rsidR="005B515E" w:rsidRPr="006C57FC">
        <w:rPr>
          <w:rStyle w:val="Aucune"/>
          <w:rFonts w:ascii="Arial" w:hAnsi="Arial" w:cs="Arial"/>
          <w:sz w:val="24"/>
          <w:szCs w:val="24"/>
        </w:rPr>
        <w:t xml:space="preserve"> de </w:t>
      </w:r>
      <m:oMath>
        <m:d>
          <m:dPr>
            <m:begChr m:val="["/>
            <m:endChr m:val="["/>
            <m:ctrlPr>
              <w:rPr>
                <w:rStyle w:val="Aucune"/>
                <w:rFonts w:ascii="Cambria Math" w:hAnsi="Cambria Math" w:cs="Arial"/>
                <w:sz w:val="24"/>
                <w:szCs w:val="24"/>
              </w:rPr>
            </m:ctrlPr>
          </m:dPr>
          <m:e>
            <m:r>
              <m:rPr>
                <m:sty m:val="p"/>
              </m:rPr>
              <w:rPr>
                <w:rStyle w:val="Aucune"/>
                <w:rFonts w:ascii="Cambria Math" w:hAnsi="Cambria Math" w:cs="Arial"/>
                <w:sz w:val="24"/>
                <w:szCs w:val="24"/>
              </w:rPr>
              <m:t>0;+∞</m:t>
            </m:r>
          </m:e>
        </m:d>
      </m:oMath>
      <w:r w:rsidR="005B515E">
        <w:rPr>
          <w:rStyle w:val="Aucune"/>
          <w:rFonts w:ascii="Arial" w:eastAsiaTheme="minorEastAsia" w:hAnsi="Arial" w:cs="Arial"/>
          <w:sz w:val="24"/>
          <w:szCs w:val="24"/>
        </w:rPr>
        <w:t xml:space="preserve">, </w:t>
      </w:r>
      <w:r w:rsidR="005B515E">
        <w:rPr>
          <w:rStyle w:val="Aucune"/>
          <w:rFonts w:ascii="Arial" w:eastAsiaTheme="minorEastAsia" w:hAnsi="Arial" w:cs="Arial"/>
          <w:sz w:val="24"/>
          <w:szCs w:val="24"/>
        </w:rPr>
        <w:br/>
      </w:r>
      <m:oMath>
        <m:r>
          <w:rPr>
            <w:rStyle w:val="Aucune"/>
            <w:rFonts w:ascii="Cambria Math" w:hAnsi="Cambria Math" w:cs="Arial"/>
            <w:sz w:val="24"/>
            <w:szCs w:val="24"/>
          </w:rPr>
          <m:t>v</m:t>
        </m:r>
        <m:d>
          <m:dPr>
            <m:ctrlPr>
              <w:rPr>
                <w:rStyle w:val="Aucune"/>
                <w:rFonts w:ascii="Cambria Math" w:hAnsi="Cambria Math" w:cs="Arial"/>
                <w:sz w:val="24"/>
                <w:szCs w:val="24"/>
              </w:rPr>
            </m:ctrlPr>
          </m:dPr>
          <m:e>
            <m:r>
              <w:rPr>
                <w:rStyle w:val="Aucune"/>
                <w:rFonts w:ascii="Cambria Math" w:hAnsi="Cambria Math" w:cs="Arial"/>
                <w:sz w:val="24"/>
                <w:szCs w:val="24"/>
              </w:rPr>
              <m:t>t</m:t>
            </m:r>
          </m:e>
        </m:d>
        <m:r>
          <m:rPr>
            <m:sty m:val="p"/>
          </m:rPr>
          <w:rPr>
            <w:rStyle w:val="Aucune"/>
            <w:rFonts w:ascii="Cambria Math" w:hAnsi="Cambria Math" w:cs="Arial"/>
            <w:sz w:val="24"/>
            <w:szCs w:val="24"/>
          </w:rPr>
          <m:t>=</m:t>
        </m:r>
        <m:sSup>
          <m:sSupPr>
            <m:ctrlPr>
              <w:rPr>
                <w:rStyle w:val="Aucune"/>
                <w:rFonts w:ascii="Cambria Math" w:hAnsi="Cambria Math" w:cs="Arial"/>
                <w:sz w:val="24"/>
                <w:szCs w:val="24"/>
              </w:rPr>
            </m:ctrlPr>
          </m:sSupPr>
          <m:e>
            <m:r>
              <m:rPr>
                <m:sty m:val="p"/>
              </m:rPr>
              <w:rPr>
                <w:rStyle w:val="Aucune"/>
                <w:rFonts w:ascii="Cambria Math" w:hAnsi="Cambria Math" w:cs="Arial"/>
                <w:sz w:val="24"/>
                <w:szCs w:val="24"/>
              </w:rPr>
              <m:t>1,610×10</m:t>
            </m:r>
          </m:e>
          <m:sup>
            <m:r>
              <m:rPr>
                <m:sty m:val="p"/>
              </m:rPr>
              <w:rPr>
                <w:rStyle w:val="Aucune"/>
                <w:rFonts w:ascii="Cambria Math" w:hAnsi="Cambria Math" w:cs="Arial"/>
                <w:sz w:val="24"/>
                <w:szCs w:val="24"/>
              </w:rPr>
              <m:t>-6</m:t>
            </m:r>
          </m:sup>
        </m:sSup>
        <m:r>
          <m:rPr>
            <m:sty m:val="p"/>
          </m:rPr>
          <w:rPr>
            <w:rStyle w:val="Aucune"/>
            <w:rFonts w:ascii="Cambria Math" w:hAnsi="Cambria Math" w:cs="Arial"/>
            <w:sz w:val="24"/>
            <w:szCs w:val="24"/>
          </w:rPr>
          <m:t>×</m:t>
        </m:r>
        <m:d>
          <m:dPr>
            <m:ctrlPr>
              <w:rPr>
                <w:rStyle w:val="Aucune"/>
                <w:rFonts w:ascii="Cambria Math" w:hAnsi="Cambria Math" w:cs="Arial"/>
                <w:sz w:val="24"/>
                <w:szCs w:val="24"/>
              </w:rPr>
            </m:ctrlPr>
          </m:dPr>
          <m:e>
            <m:r>
              <m:rPr>
                <m:sty m:val="p"/>
              </m:rPr>
              <w:rPr>
                <w:rStyle w:val="Aucune"/>
                <w:rFonts w:ascii="Cambria Math" w:hAnsi="Cambria Math" w:cs="Arial"/>
                <w:sz w:val="24"/>
                <w:szCs w:val="24"/>
              </w:rPr>
              <m:t>1-</m:t>
            </m:r>
            <m:sSup>
              <m:sSupPr>
                <m:ctrlPr>
                  <w:rPr>
                    <w:rStyle w:val="Aucune"/>
                    <w:rFonts w:ascii="Cambria Math" w:hAnsi="Cambria Math" w:cs="Arial"/>
                    <w:sz w:val="24"/>
                    <w:szCs w:val="24"/>
                  </w:rPr>
                </m:ctrlPr>
              </m:sSupPr>
              <m:e>
                <m:r>
                  <w:rPr>
                    <w:rStyle w:val="Aucune"/>
                    <w:rFonts w:ascii="Cambria Math" w:hAnsi="Cambria Math" w:cs="Arial"/>
                    <w:sz w:val="24"/>
                    <w:szCs w:val="24"/>
                  </w:rPr>
                  <m:t>e</m:t>
                </m:r>
              </m:e>
              <m:sup>
                <m:r>
                  <m:rPr>
                    <m:sty m:val="p"/>
                  </m:rPr>
                  <w:rPr>
                    <w:rStyle w:val="Aucune"/>
                    <w:rFonts w:ascii="Cambria Math" w:hAnsi="Cambria Math" w:cs="Arial"/>
                    <w:sz w:val="24"/>
                    <w:szCs w:val="24"/>
                  </w:rPr>
                  <m:t>-</m:t>
                </m:r>
                <m:sSup>
                  <m:sSupPr>
                    <m:ctrlPr>
                      <w:rPr>
                        <w:rStyle w:val="Aucune"/>
                        <w:rFonts w:ascii="Cambria Math" w:hAnsi="Cambria Math" w:cs="Arial"/>
                        <w:sz w:val="24"/>
                        <w:szCs w:val="24"/>
                      </w:rPr>
                    </m:ctrlPr>
                  </m:sSupPr>
                  <m:e>
                    <m:r>
                      <m:rPr>
                        <m:sty m:val="p"/>
                      </m:rPr>
                      <w:rPr>
                        <w:rStyle w:val="Aucune"/>
                        <w:rFonts w:ascii="Cambria Math" w:hAnsi="Cambria Math" w:cs="Arial"/>
                        <w:sz w:val="24"/>
                        <w:szCs w:val="24"/>
                      </w:rPr>
                      <m:t>1,125×10</m:t>
                    </m:r>
                  </m:e>
                  <m:sup>
                    <m:r>
                      <m:rPr>
                        <m:sty m:val="p"/>
                      </m:rPr>
                      <w:rPr>
                        <w:rStyle w:val="Aucune"/>
                        <w:rFonts w:ascii="Cambria Math" w:hAnsi="Cambria Math" w:cs="Arial"/>
                        <w:sz w:val="24"/>
                        <w:szCs w:val="24"/>
                      </w:rPr>
                      <m:t>6</m:t>
                    </m:r>
                  </m:sup>
                </m:sSup>
                <m:r>
                  <w:rPr>
                    <w:rStyle w:val="Aucune"/>
                    <w:rFonts w:ascii="Cambria Math" w:hAnsi="Cambria Math" w:cs="Arial"/>
                    <w:sz w:val="24"/>
                    <w:szCs w:val="24"/>
                  </w:rPr>
                  <m:t>t</m:t>
                </m:r>
              </m:sup>
            </m:sSup>
          </m:e>
        </m:d>
        <m:r>
          <m:rPr>
            <m:sty m:val="p"/>
          </m:rPr>
          <w:rPr>
            <w:rStyle w:val="Aucune"/>
            <w:rFonts w:ascii="Cambria Math" w:hAnsi="Cambria Math" w:cs="Arial"/>
            <w:sz w:val="24"/>
            <w:szCs w:val="24"/>
          </w:rPr>
          <m:t>.</m:t>
        </m:r>
      </m:oMath>
      <w:r w:rsidR="005B515E" w:rsidRPr="006C57FC">
        <w:rPr>
          <w:rStyle w:val="Aucune"/>
          <w:rFonts w:ascii="Arial" w:hAnsi="Arial" w:cs="Arial"/>
          <w:sz w:val="24"/>
          <w:szCs w:val="24"/>
        </w:rPr>
        <w:t xml:space="preserve"> </w:t>
      </w:r>
    </w:p>
    <w:p w14:paraId="193DC703" w14:textId="77777777" w:rsidR="005B515E" w:rsidRPr="006C57FC" w:rsidRDefault="005B515E" w:rsidP="005B515E">
      <w:pPr>
        <w:pStyle w:val="Sansinterligne"/>
        <w:tabs>
          <w:tab w:val="left" w:pos="142"/>
          <w:tab w:val="left" w:pos="284"/>
        </w:tabs>
        <w:ind w:right="-11"/>
        <w:jc w:val="both"/>
        <w:rPr>
          <w:rStyle w:val="Aucune"/>
          <w:rFonts w:ascii="Arial" w:hAnsi="Arial" w:cs="Arial"/>
          <w:sz w:val="24"/>
          <w:szCs w:val="24"/>
        </w:rPr>
      </w:pPr>
    </w:p>
    <w:p w14:paraId="72087DED" w14:textId="77777777" w:rsidR="005B515E" w:rsidRDefault="005B515E" w:rsidP="005B515E">
      <w:pPr>
        <w:pStyle w:val="Sansinterligne"/>
        <w:numPr>
          <w:ilvl w:val="0"/>
          <w:numId w:val="41"/>
        </w:numPr>
        <w:tabs>
          <w:tab w:val="left" w:pos="142"/>
          <w:tab w:val="left" w:pos="284"/>
        </w:tabs>
        <w:ind w:left="0" w:right="-11" w:firstLine="0"/>
        <w:jc w:val="both"/>
        <w:rPr>
          <w:rStyle w:val="Aucune"/>
          <w:rFonts w:ascii="Arial" w:hAnsi="Arial" w:cs="Arial"/>
          <w:sz w:val="24"/>
          <w:szCs w:val="24"/>
        </w:rPr>
      </w:pPr>
      <w:r w:rsidRPr="006C57FC">
        <w:rPr>
          <w:rStyle w:val="Aucune"/>
          <w:rFonts w:ascii="Arial" w:hAnsi="Arial" w:cs="Arial"/>
          <w:sz w:val="24"/>
          <w:szCs w:val="24"/>
        </w:rPr>
        <w:t xml:space="preserve">Déterminer la </w:t>
      </w:r>
      <w:r>
        <w:rPr>
          <w:rStyle w:val="Aucune"/>
          <w:rFonts w:ascii="Arial" w:hAnsi="Arial" w:cs="Arial"/>
          <w:sz w:val="24"/>
          <w:szCs w:val="24"/>
        </w:rPr>
        <w:t xml:space="preserve">valeur de la </w:t>
      </w:r>
      <w:r w:rsidRPr="006C57FC">
        <w:rPr>
          <w:rStyle w:val="Aucune"/>
          <w:rFonts w:ascii="Arial" w:hAnsi="Arial" w:cs="Arial"/>
          <w:sz w:val="24"/>
          <w:szCs w:val="24"/>
        </w:rPr>
        <w:t xml:space="preserve">limite de </w:t>
      </w:r>
      <m:oMath>
        <m:r>
          <w:rPr>
            <w:rStyle w:val="Aucune"/>
            <w:rFonts w:ascii="Cambria Math" w:hAnsi="Cambria Math" w:cs="Arial"/>
            <w:sz w:val="24"/>
            <w:szCs w:val="24"/>
          </w:rPr>
          <m:t>v</m:t>
        </m:r>
        <m:r>
          <m:rPr>
            <m:sty m:val="p"/>
          </m:rPr>
          <w:rPr>
            <w:rStyle w:val="Aucune"/>
            <w:rFonts w:ascii="Cambria Math" w:hAnsi="Cambria Math" w:cs="Arial"/>
            <w:sz w:val="24"/>
            <w:szCs w:val="24"/>
          </w:rPr>
          <m:t>(</m:t>
        </m:r>
        <m:r>
          <w:rPr>
            <w:rStyle w:val="Aucune"/>
            <w:rFonts w:ascii="Cambria Math" w:hAnsi="Cambria Math" w:cs="Arial"/>
            <w:sz w:val="24"/>
            <w:szCs w:val="24"/>
          </w:rPr>
          <m:t>t</m:t>
        </m:r>
        <m:r>
          <m:rPr>
            <m:sty m:val="p"/>
          </m:rPr>
          <w:rPr>
            <w:rStyle w:val="Aucune"/>
            <w:rFonts w:ascii="Cambria Math" w:hAnsi="Cambria Math" w:cs="Arial"/>
            <w:sz w:val="24"/>
            <w:szCs w:val="24"/>
          </w:rPr>
          <m:t>)</m:t>
        </m:r>
      </m:oMath>
      <w:r w:rsidRPr="006C57FC">
        <w:rPr>
          <w:rStyle w:val="Aucune"/>
          <w:rFonts w:ascii="Arial" w:hAnsi="Arial" w:cs="Arial"/>
          <w:sz w:val="24"/>
          <w:szCs w:val="24"/>
        </w:rPr>
        <w:t xml:space="preserve"> lorsque </w:t>
      </w:r>
      <m:oMath>
        <m:r>
          <w:rPr>
            <w:rStyle w:val="Aucune"/>
            <w:rFonts w:ascii="Cambria Math" w:hAnsi="Cambria Math" w:cs="Arial"/>
            <w:sz w:val="24"/>
            <w:szCs w:val="24"/>
          </w:rPr>
          <m:t>t</m:t>
        </m:r>
      </m:oMath>
      <w:r w:rsidRPr="006C57FC">
        <w:rPr>
          <w:rStyle w:val="Aucune"/>
          <w:rFonts w:ascii="Arial" w:hAnsi="Arial" w:cs="Arial"/>
          <w:sz w:val="24"/>
          <w:szCs w:val="24"/>
        </w:rPr>
        <w:t xml:space="preserve"> tend vers </w:t>
      </w:r>
      <m:oMath>
        <m:r>
          <m:rPr>
            <m:sty m:val="p"/>
          </m:rPr>
          <w:rPr>
            <w:rStyle w:val="Aucune"/>
            <w:rFonts w:ascii="Cambria Math" w:hAnsi="Cambria Math" w:cs="Arial"/>
            <w:sz w:val="24"/>
            <w:szCs w:val="24"/>
          </w:rPr>
          <m:t>+∞</m:t>
        </m:r>
      </m:oMath>
      <w:r w:rsidRPr="006C57FC">
        <w:rPr>
          <w:rStyle w:val="Aucune"/>
          <w:rFonts w:ascii="Arial" w:hAnsi="Arial" w:cs="Arial"/>
          <w:sz w:val="24"/>
          <w:szCs w:val="24"/>
        </w:rPr>
        <w:t xml:space="preserve">. </w:t>
      </w:r>
      <w:ins w:id="2" w:author="Josiane Levy" w:date="2020-12-11T11:08:00Z">
        <w:r>
          <w:rPr>
            <w:rStyle w:val="Aucune"/>
            <w:rFonts w:ascii="Arial" w:hAnsi="Arial" w:cs="Arial"/>
            <w:sz w:val="24"/>
            <w:szCs w:val="24"/>
          </w:rPr>
          <w:t>Précise</w:t>
        </w:r>
      </w:ins>
      <w:r>
        <w:rPr>
          <w:rStyle w:val="Aucune"/>
          <w:rFonts w:ascii="Arial" w:hAnsi="Arial" w:cs="Arial"/>
          <w:sz w:val="24"/>
          <w:szCs w:val="24"/>
        </w:rPr>
        <w:t xml:space="preserve">r la signification physique de cette valeur dans le cadre de ce modèle. </w:t>
      </w:r>
    </w:p>
    <w:p w14:paraId="4AD3E402" w14:textId="77777777" w:rsidR="005B515E" w:rsidRDefault="005B515E" w:rsidP="005B515E">
      <w:pPr>
        <w:pStyle w:val="Paragraphedeliste"/>
        <w:spacing w:after="0" w:line="240" w:lineRule="auto"/>
        <w:rPr>
          <w:rStyle w:val="Aucune"/>
          <w:rFonts w:ascii="Arial" w:hAnsi="Arial" w:cs="Arial"/>
          <w:sz w:val="24"/>
          <w:szCs w:val="24"/>
        </w:rPr>
      </w:pPr>
    </w:p>
    <w:p w14:paraId="3DDF04C2" w14:textId="77777777" w:rsidR="005B515E" w:rsidRPr="006C57FC" w:rsidRDefault="005B515E" w:rsidP="005B515E">
      <w:pPr>
        <w:pStyle w:val="Sansinterligne"/>
        <w:numPr>
          <w:ilvl w:val="0"/>
          <w:numId w:val="41"/>
        </w:numPr>
        <w:tabs>
          <w:tab w:val="left" w:pos="142"/>
          <w:tab w:val="left" w:pos="284"/>
        </w:tabs>
        <w:ind w:left="0" w:right="-11" w:firstLine="0"/>
        <w:jc w:val="both"/>
        <w:rPr>
          <w:rStyle w:val="Aucune"/>
          <w:rFonts w:ascii="Arial" w:hAnsi="Arial" w:cs="Arial"/>
          <w:sz w:val="24"/>
          <w:szCs w:val="24"/>
        </w:rPr>
      </w:pPr>
      <w:r w:rsidRPr="006C57FC">
        <w:rPr>
          <w:rStyle w:val="Aucune"/>
          <w:rFonts w:ascii="Arial" w:hAnsi="Arial" w:cs="Arial"/>
          <w:sz w:val="24"/>
          <w:szCs w:val="24"/>
        </w:rPr>
        <w:lastRenderedPageBreak/>
        <w:t>Représenter l’allure de la courbe « vitesse de chute de l’hématie dans le plasma en fonction du temps </w:t>
      </w:r>
      <w:r w:rsidRPr="004F0426">
        <w:rPr>
          <w:rStyle w:val="Aucune"/>
          <w:rFonts w:ascii="Arial" w:hAnsi="Arial" w:cs="Arial"/>
          <w:i/>
          <w:sz w:val="24"/>
          <w:szCs w:val="24"/>
        </w:rPr>
        <w:t>t</w:t>
      </w:r>
      <w:r>
        <w:rPr>
          <w:rStyle w:val="Aucune"/>
          <w:rFonts w:ascii="Arial" w:hAnsi="Arial" w:cs="Arial"/>
          <w:sz w:val="24"/>
          <w:szCs w:val="24"/>
        </w:rPr>
        <w:t xml:space="preserve"> </w:t>
      </w:r>
      <w:r w:rsidRPr="006C57FC">
        <w:rPr>
          <w:rStyle w:val="Aucune"/>
          <w:rFonts w:ascii="Arial" w:hAnsi="Arial" w:cs="Arial"/>
          <w:sz w:val="24"/>
          <w:szCs w:val="24"/>
        </w:rPr>
        <w:t>»</w:t>
      </w:r>
      <w:r>
        <w:rPr>
          <w:rStyle w:val="Aucune"/>
          <w:rFonts w:ascii="Arial" w:hAnsi="Arial" w:cs="Arial"/>
          <w:sz w:val="24"/>
          <w:szCs w:val="24"/>
        </w:rPr>
        <w:t xml:space="preserve"> pour tout </w:t>
      </w:r>
      <w:r w:rsidRPr="004F0426">
        <w:rPr>
          <w:rStyle w:val="Aucune"/>
          <w:rFonts w:ascii="Arial" w:hAnsi="Arial" w:cs="Arial"/>
          <w:i/>
          <w:sz w:val="24"/>
          <w:szCs w:val="24"/>
        </w:rPr>
        <w:t>t</w:t>
      </w:r>
      <w:r>
        <w:rPr>
          <w:rStyle w:val="Aucune"/>
          <w:rFonts w:ascii="Arial" w:hAnsi="Arial" w:cs="Arial"/>
          <w:sz w:val="24"/>
          <w:szCs w:val="24"/>
        </w:rPr>
        <w:t xml:space="preserve"> appartenant à l’intervalle [0 ; + </w:t>
      </w:r>
      <w:r>
        <w:rPr>
          <w:rStyle w:val="Aucune"/>
          <w:rFonts w:ascii="Arial" w:hAnsi="Arial" w:cs="Arial"/>
          <w:sz w:val="24"/>
          <w:szCs w:val="24"/>
        </w:rPr>
        <w:sym w:font="Symbol" w:char="F0A5"/>
      </w:r>
      <w:r>
        <w:rPr>
          <w:rStyle w:val="Aucune"/>
          <w:rFonts w:ascii="Arial" w:hAnsi="Arial" w:cs="Arial"/>
          <w:sz w:val="24"/>
          <w:szCs w:val="24"/>
        </w:rPr>
        <w:t xml:space="preserve"> [</w:t>
      </w:r>
      <w:r w:rsidRPr="006C57FC">
        <w:rPr>
          <w:rStyle w:val="Aucune"/>
          <w:rFonts w:ascii="Arial" w:hAnsi="Arial" w:cs="Arial"/>
          <w:sz w:val="24"/>
          <w:szCs w:val="24"/>
        </w:rPr>
        <w:t xml:space="preserve">. </w:t>
      </w:r>
    </w:p>
    <w:p w14:paraId="2FC64CC3" w14:textId="2C11F0A5" w:rsidR="005B515E" w:rsidRDefault="005B515E" w:rsidP="005B515E">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jc w:val="both"/>
        <w:rPr>
          <w:rFonts w:ascii="Arial" w:eastAsia="Times New Roman" w:hAnsi="Arial"/>
          <w:u w:val="single"/>
          <w:bdr w:val="none" w:sz="0" w:space="0" w:color="auto"/>
          <w:lang w:eastAsia="fr-FR"/>
        </w:rPr>
      </w:pPr>
    </w:p>
    <w:p w14:paraId="4749B013" w14:textId="66A20958" w:rsidR="00401B87" w:rsidRDefault="00401B87" w:rsidP="005B515E">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jc w:val="both"/>
        <w:rPr>
          <w:rFonts w:ascii="Arial" w:eastAsia="Times New Roman" w:hAnsi="Arial"/>
          <w:u w:val="single"/>
          <w:bdr w:val="none" w:sz="0" w:space="0" w:color="auto"/>
          <w:lang w:eastAsia="fr-FR"/>
        </w:rPr>
      </w:pPr>
    </w:p>
    <w:p w14:paraId="714D679B" w14:textId="77777777" w:rsidR="00401B87" w:rsidRDefault="00401B87" w:rsidP="005B515E">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jc w:val="both"/>
        <w:rPr>
          <w:rFonts w:ascii="Arial" w:eastAsia="Times New Roman" w:hAnsi="Arial"/>
          <w:u w:val="single"/>
          <w:bdr w:val="none" w:sz="0" w:space="0" w:color="auto"/>
          <w:lang w:eastAsia="fr-FR"/>
        </w:rPr>
      </w:pPr>
    </w:p>
    <w:p w14:paraId="0F65F4A4" w14:textId="77777777" w:rsidR="00401B87" w:rsidRDefault="00401B87" w:rsidP="00401B87">
      <w:pPr>
        <w:pStyle w:val="CorpsA"/>
        <w:jc w:val="center"/>
        <w:rPr>
          <w:rStyle w:val="Aucune"/>
          <w:rFonts w:ascii="Arial" w:hAnsi="Arial" w:cs="Arial"/>
          <w:b/>
          <w:bCs/>
          <w:sz w:val="24"/>
          <w:szCs w:val="24"/>
        </w:rPr>
      </w:pPr>
      <w:r w:rsidRPr="00FE7012">
        <w:rPr>
          <w:rStyle w:val="Aucune"/>
          <w:rFonts w:ascii="Arial" w:hAnsi="Arial" w:cs="Arial"/>
          <w:b/>
          <w:bCs/>
          <w:caps/>
          <w:sz w:val="24"/>
          <w:szCs w:val="24"/>
        </w:rPr>
        <w:t>Exercice 2</w:t>
      </w:r>
      <w:r>
        <w:rPr>
          <w:rStyle w:val="Aucune"/>
          <w:rFonts w:ascii="Arial" w:hAnsi="Arial" w:cs="Arial"/>
          <w:b/>
          <w:bCs/>
          <w:sz w:val="24"/>
          <w:szCs w:val="24"/>
        </w:rPr>
        <w:t xml:space="preserve"> commun à tous les candidats (6 points)</w:t>
      </w:r>
    </w:p>
    <w:p w14:paraId="5566E74E" w14:textId="77777777" w:rsidR="00401B87" w:rsidRDefault="00401B87" w:rsidP="00401B87">
      <w:pPr>
        <w:pStyle w:val="CorpsA"/>
        <w:jc w:val="center"/>
        <w:rPr>
          <w:rStyle w:val="Aucune"/>
          <w:rFonts w:ascii="Arial" w:hAnsi="Arial" w:cs="Arial"/>
          <w:b/>
          <w:bCs/>
          <w:sz w:val="24"/>
          <w:szCs w:val="24"/>
        </w:rPr>
      </w:pPr>
    </w:p>
    <w:p w14:paraId="67C49039" w14:textId="77777777" w:rsidR="00401B87" w:rsidRPr="00FE7012" w:rsidRDefault="00401B87" w:rsidP="00401B87">
      <w:pPr>
        <w:pStyle w:val="CorpsA"/>
        <w:jc w:val="center"/>
        <w:rPr>
          <w:rStyle w:val="Aucune"/>
          <w:rFonts w:ascii="Arial" w:hAnsi="Arial" w:cs="Arial"/>
          <w:bCs/>
          <w:sz w:val="24"/>
          <w:szCs w:val="24"/>
        </w:rPr>
      </w:pPr>
      <w:r>
        <w:rPr>
          <w:rStyle w:val="Aucune"/>
          <w:rFonts w:ascii="Arial" w:hAnsi="Arial" w:cs="Arial"/>
          <w:bCs/>
          <w:sz w:val="24"/>
          <w:szCs w:val="24"/>
        </w:rPr>
        <w:t>(p</w:t>
      </w:r>
      <w:r w:rsidRPr="00FE7012">
        <w:rPr>
          <w:rStyle w:val="Aucune"/>
          <w:rFonts w:ascii="Arial" w:hAnsi="Arial" w:cs="Arial"/>
          <w:bCs/>
          <w:sz w:val="24"/>
          <w:szCs w:val="24"/>
        </w:rPr>
        <w:t>hysique-chimie</w:t>
      </w:r>
      <w:r>
        <w:rPr>
          <w:rStyle w:val="Aucune"/>
          <w:rFonts w:ascii="Arial" w:hAnsi="Arial" w:cs="Arial"/>
          <w:bCs/>
          <w:sz w:val="24"/>
          <w:szCs w:val="24"/>
        </w:rPr>
        <w:t>)</w:t>
      </w:r>
    </w:p>
    <w:p w14:paraId="341F0D87" w14:textId="77777777" w:rsidR="005B515E" w:rsidRDefault="005B515E" w:rsidP="006C57FC">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w:eastAsia="Times New Roman" w:hAnsi="Arial"/>
          <w:b/>
          <w:smallCaps/>
          <w:u w:val="single"/>
          <w:bdr w:val="none" w:sz="0" w:space="0" w:color="auto"/>
          <w:lang w:eastAsia="fr-FR"/>
        </w:rPr>
      </w:pPr>
    </w:p>
    <w:p w14:paraId="66C0433E" w14:textId="3ADEC1E2" w:rsidR="006C53CC" w:rsidRPr="006C53CC" w:rsidRDefault="006C53CC" w:rsidP="006C57FC">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w:eastAsia="Times New Roman" w:hAnsi="Arial"/>
          <w:b/>
          <w:bdr w:val="none" w:sz="0" w:space="0" w:color="auto"/>
          <w:lang w:eastAsia="fr-FR"/>
        </w:rPr>
      </w:pPr>
      <w:r w:rsidRPr="006C53CC">
        <w:rPr>
          <w:rFonts w:ascii="Arial" w:eastAsia="Times New Roman" w:hAnsi="Arial"/>
          <w:b/>
          <w:bdr w:val="none" w:sz="0" w:space="0" w:color="auto"/>
          <w:lang w:eastAsia="fr-FR"/>
        </w:rPr>
        <w:t xml:space="preserve">Étude d’un panneau photovoltaïque du Delta Green </w:t>
      </w:r>
    </w:p>
    <w:p w14:paraId="58875DD5" w14:textId="0E632659" w:rsidR="006C53CC" w:rsidRPr="006C53CC" w:rsidRDefault="006C53CC" w:rsidP="00FD20B3">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jc w:val="both"/>
        <w:rPr>
          <w:rFonts w:ascii="Arial" w:eastAsia="Times New Roman" w:hAnsi="Arial"/>
          <w:i/>
          <w:strike/>
          <w:bdr w:val="none" w:sz="0" w:space="0" w:color="auto"/>
          <w:lang w:eastAsia="fr-FR"/>
        </w:rPr>
      </w:pPr>
      <w:r w:rsidRPr="006C53CC">
        <w:rPr>
          <w:rFonts w:ascii="Arial" w:eastAsia="Times New Roman" w:hAnsi="Arial"/>
          <w:bdr w:val="none" w:sz="0" w:space="0" w:color="auto"/>
          <w:lang w:eastAsia="fr-FR"/>
        </w:rPr>
        <w:t xml:space="preserve">Installé dans la périphérie de Nantes, le Delta Green est un immeuble mixte (logements, commerces et bureaux) récent qui </w:t>
      </w:r>
      <w:r w:rsidR="00A1400D">
        <w:rPr>
          <w:rFonts w:ascii="Arial" w:eastAsia="Times New Roman" w:hAnsi="Arial"/>
          <w:bdr w:val="none" w:sz="0" w:space="0" w:color="auto"/>
          <w:lang w:eastAsia="fr-FR"/>
        </w:rPr>
        <w:t>présente</w:t>
      </w:r>
      <w:r w:rsidRPr="006C53CC">
        <w:rPr>
          <w:rFonts w:ascii="Arial" w:eastAsia="Times New Roman" w:hAnsi="Arial"/>
          <w:bdr w:val="none" w:sz="0" w:space="0" w:color="auto"/>
          <w:lang w:eastAsia="fr-FR"/>
        </w:rPr>
        <w:t xml:space="preserve"> la particularité d'être autonome en énergie. En effet, les</w:t>
      </w:r>
      <w:r w:rsidRPr="006C53CC">
        <w:rPr>
          <w:rFonts w:ascii="Arial" w:eastAsia="Times New Roman" w:hAnsi="Arial"/>
          <w:b/>
          <w:bdr w:val="none" w:sz="0" w:space="0" w:color="auto"/>
          <w:lang w:eastAsia="fr-FR"/>
        </w:rPr>
        <w:t> </w:t>
      </w:r>
      <w:r w:rsidRPr="006C53CC">
        <w:rPr>
          <w:rFonts w:ascii="Arial" w:eastAsia="Times New Roman" w:hAnsi="Arial"/>
          <w:bCs/>
          <w:bdr w:val="none" w:sz="0" w:space="0" w:color="auto"/>
          <w:lang w:eastAsia="fr-FR"/>
        </w:rPr>
        <w:t>panneaux photovoltaïques</w:t>
      </w:r>
      <w:r w:rsidRPr="006C53CC">
        <w:rPr>
          <w:rFonts w:ascii="Arial" w:eastAsia="Times New Roman" w:hAnsi="Arial"/>
          <w:b/>
          <w:bdr w:val="none" w:sz="0" w:space="0" w:color="auto"/>
          <w:lang w:eastAsia="fr-FR"/>
        </w:rPr>
        <w:t xml:space="preserve"> </w:t>
      </w:r>
      <w:r w:rsidR="00A1400D">
        <w:rPr>
          <w:rFonts w:ascii="Arial" w:eastAsia="Times New Roman" w:hAnsi="Arial"/>
          <w:bdr w:val="none" w:sz="0" w:space="0" w:color="auto"/>
          <w:lang w:eastAsia="fr-FR"/>
        </w:rPr>
        <w:t>fixés sur</w:t>
      </w:r>
      <w:r w:rsidRPr="006C53CC">
        <w:rPr>
          <w:rFonts w:ascii="Arial" w:eastAsia="Times New Roman" w:hAnsi="Arial"/>
          <w:bdr w:val="none" w:sz="0" w:space="0" w:color="auto"/>
          <w:lang w:eastAsia="fr-FR"/>
        </w:rPr>
        <w:t xml:space="preserve"> le toit de l’immeuble </w:t>
      </w:r>
      <w:r w:rsidR="003E6F50">
        <w:rPr>
          <w:rFonts w:ascii="Arial" w:eastAsia="Times New Roman" w:hAnsi="Arial"/>
          <w:bdr w:val="none" w:sz="0" w:space="0" w:color="auto"/>
          <w:lang w:eastAsia="fr-FR"/>
        </w:rPr>
        <w:t xml:space="preserve">lui </w:t>
      </w:r>
      <w:r w:rsidRPr="006C53CC">
        <w:rPr>
          <w:rFonts w:ascii="Arial" w:eastAsia="Times New Roman" w:hAnsi="Arial"/>
          <w:bdr w:val="none" w:sz="0" w:space="0" w:color="auto"/>
          <w:lang w:eastAsia="fr-FR"/>
        </w:rPr>
        <w:t xml:space="preserve">permettent de </w:t>
      </w:r>
      <w:r w:rsidRPr="006C53CC">
        <w:rPr>
          <w:rFonts w:ascii="Arial" w:eastAsia="Times New Roman" w:hAnsi="Arial"/>
          <w:bCs/>
          <w:bdr w:val="none" w:sz="0" w:space="0" w:color="auto"/>
          <w:lang w:eastAsia="fr-FR"/>
        </w:rPr>
        <w:t xml:space="preserve">produire une énergie </w:t>
      </w:r>
      <w:r w:rsidR="00E23DCB">
        <w:rPr>
          <w:rFonts w:ascii="Arial" w:eastAsia="Times New Roman" w:hAnsi="Arial"/>
          <w:bCs/>
          <w:bdr w:val="none" w:sz="0" w:space="0" w:color="auto"/>
          <w:lang w:eastAsia="fr-FR"/>
        </w:rPr>
        <w:t xml:space="preserve">électrique </w:t>
      </w:r>
      <w:r w:rsidRPr="006C53CC">
        <w:rPr>
          <w:rFonts w:ascii="Arial" w:eastAsia="Times New Roman" w:hAnsi="Arial"/>
          <w:bCs/>
          <w:bdr w:val="none" w:sz="0" w:space="0" w:color="auto"/>
          <w:lang w:eastAsia="fr-FR"/>
        </w:rPr>
        <w:t>supérieure à celle consommée</w:t>
      </w:r>
      <w:r w:rsidR="00E23DCB">
        <w:rPr>
          <w:rFonts w:ascii="Arial" w:eastAsia="Times New Roman" w:hAnsi="Arial"/>
          <w:bCs/>
          <w:bdr w:val="none" w:sz="0" w:space="0" w:color="auto"/>
          <w:lang w:eastAsia="fr-FR"/>
        </w:rPr>
        <w:t xml:space="preserve"> par les habitants</w:t>
      </w:r>
      <w:r w:rsidRPr="006C53CC">
        <w:rPr>
          <w:rFonts w:ascii="Arial" w:eastAsia="Times New Roman" w:hAnsi="Arial"/>
          <w:b/>
          <w:bdr w:val="none" w:sz="0" w:space="0" w:color="auto"/>
          <w:lang w:eastAsia="fr-FR"/>
        </w:rPr>
        <w:t xml:space="preserve">. </w:t>
      </w:r>
    </w:p>
    <w:p w14:paraId="5C27A24C" w14:textId="77777777" w:rsidR="006C53CC" w:rsidRPr="006C53CC" w:rsidRDefault="006C53CC" w:rsidP="00FD20B3">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rPr>
          <w:rFonts w:ascii="Arial" w:eastAsia="Times New Roman" w:hAnsi="Arial"/>
          <w:strike/>
          <w:bdr w:val="none" w:sz="0" w:space="0" w:color="auto"/>
          <w:lang w:eastAsia="fr-FR"/>
        </w:rPr>
      </w:pPr>
    </w:p>
    <w:p w14:paraId="778A295A" w14:textId="0B4467A5" w:rsidR="006C53CC" w:rsidRDefault="006C53CC" w:rsidP="00FD20B3">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jc w:val="both"/>
        <w:rPr>
          <w:rFonts w:ascii="Arial" w:eastAsia="Times New Roman" w:hAnsi="Arial"/>
          <w:bdr w:val="none" w:sz="0" w:space="0" w:color="auto"/>
          <w:lang w:eastAsia="fr-FR"/>
        </w:rPr>
      </w:pPr>
      <w:r w:rsidRPr="006C53CC">
        <w:rPr>
          <w:rFonts w:ascii="Arial" w:eastAsia="Times New Roman" w:hAnsi="Arial"/>
          <w:bdr w:val="none" w:sz="0" w:space="0" w:color="auto"/>
          <w:lang w:eastAsia="fr-FR"/>
        </w:rPr>
        <w:t>La plaque signalétique d'un</w:t>
      </w:r>
      <w:r w:rsidR="00A1400D">
        <w:rPr>
          <w:rFonts w:ascii="Arial" w:eastAsia="Times New Roman" w:hAnsi="Arial"/>
          <w:bdr w:val="none" w:sz="0" w:space="0" w:color="auto"/>
          <w:lang w:eastAsia="fr-FR"/>
        </w:rPr>
        <w:t>e cellule solaire (</w:t>
      </w:r>
      <w:r w:rsidR="003A0647">
        <w:rPr>
          <w:rFonts w:ascii="Arial" w:eastAsia="Times New Roman" w:hAnsi="Arial"/>
          <w:bdr w:val="none" w:sz="0" w:space="0" w:color="auto"/>
          <w:lang w:eastAsia="fr-FR"/>
        </w:rPr>
        <w:t xml:space="preserve">panneau </w:t>
      </w:r>
      <w:r w:rsidRPr="006C53CC">
        <w:rPr>
          <w:rFonts w:ascii="Arial" w:eastAsia="Times New Roman" w:hAnsi="Arial"/>
          <w:bdr w:val="none" w:sz="0" w:space="0" w:color="auto"/>
          <w:lang w:eastAsia="fr-FR"/>
        </w:rPr>
        <w:t>photovoltaïque</w:t>
      </w:r>
      <w:r w:rsidR="00A1400D">
        <w:rPr>
          <w:rFonts w:ascii="Arial" w:eastAsia="Times New Roman" w:hAnsi="Arial"/>
          <w:bdr w:val="none" w:sz="0" w:space="0" w:color="auto"/>
          <w:lang w:eastAsia="fr-FR"/>
        </w:rPr>
        <w:t>)</w:t>
      </w:r>
      <w:r w:rsidRPr="006C53CC">
        <w:rPr>
          <w:rFonts w:ascii="Arial" w:eastAsia="Times New Roman" w:hAnsi="Arial"/>
          <w:bdr w:val="none" w:sz="0" w:space="0" w:color="auto"/>
          <w:lang w:eastAsia="fr-FR"/>
        </w:rPr>
        <w:t xml:space="preserve"> utilisée sur le toit du Delta </w:t>
      </w:r>
      <w:r w:rsidR="00A1400D">
        <w:rPr>
          <w:rFonts w:ascii="Arial" w:eastAsia="Times New Roman" w:hAnsi="Arial"/>
          <w:bdr w:val="none" w:sz="0" w:space="0" w:color="auto"/>
          <w:lang w:eastAsia="fr-FR"/>
        </w:rPr>
        <w:t>G</w:t>
      </w:r>
      <w:r w:rsidRPr="006C53CC">
        <w:rPr>
          <w:rFonts w:ascii="Arial" w:eastAsia="Times New Roman" w:hAnsi="Arial"/>
          <w:bdr w:val="none" w:sz="0" w:space="0" w:color="auto"/>
          <w:lang w:eastAsia="fr-FR"/>
        </w:rPr>
        <w:t xml:space="preserve">reen ainsi que sa caractéristique </w:t>
      </w:r>
      <w:r w:rsidRPr="00A634BD">
        <w:rPr>
          <w:rFonts w:ascii="Arial" w:eastAsia="Times New Roman" w:hAnsi="Arial"/>
          <w:i/>
          <w:bdr w:val="none" w:sz="0" w:space="0" w:color="auto"/>
          <w:lang w:eastAsia="fr-FR"/>
        </w:rPr>
        <w:t>U</w:t>
      </w:r>
      <w:r w:rsidRPr="006C53CC">
        <w:rPr>
          <w:rFonts w:ascii="Arial" w:eastAsia="Times New Roman" w:hAnsi="Arial"/>
          <w:bdr w:val="none" w:sz="0" w:space="0" w:color="auto"/>
          <w:lang w:eastAsia="fr-FR"/>
        </w:rPr>
        <w:t xml:space="preserve"> = f(</w:t>
      </w:r>
      <w:r w:rsidRPr="00A634BD">
        <w:rPr>
          <w:rFonts w:ascii="Arial" w:eastAsia="Times New Roman" w:hAnsi="Arial"/>
          <w:i/>
          <w:bdr w:val="none" w:sz="0" w:space="0" w:color="auto"/>
          <w:lang w:eastAsia="fr-FR"/>
        </w:rPr>
        <w:t>I</w:t>
      </w:r>
      <w:r w:rsidRPr="006C53CC">
        <w:rPr>
          <w:rFonts w:ascii="Arial" w:eastAsia="Times New Roman" w:hAnsi="Arial"/>
          <w:bdr w:val="none" w:sz="0" w:space="0" w:color="auto"/>
          <w:lang w:eastAsia="fr-FR"/>
        </w:rPr>
        <w:t xml:space="preserve">) sont présentées ci-après. </w:t>
      </w:r>
    </w:p>
    <w:p w14:paraId="0A61698B" w14:textId="77777777" w:rsidR="00AF67D4" w:rsidRPr="006C53CC" w:rsidRDefault="00AF67D4" w:rsidP="00FD20B3">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jc w:val="both"/>
        <w:rPr>
          <w:rFonts w:ascii="Arial" w:eastAsia="Times New Roman" w:hAnsi="Arial"/>
          <w:u w:val="single"/>
          <w:bdr w:val="none" w:sz="0" w:space="0" w:color="auto"/>
          <w:lang w:eastAsia="fr-FR"/>
        </w:rPr>
      </w:pPr>
    </w:p>
    <w:p w14:paraId="561AB91C" w14:textId="77777777" w:rsidR="00AF67D4" w:rsidRDefault="00AF67D4" w:rsidP="00FD20B3">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jc w:val="center"/>
        <w:rPr>
          <w:rFonts w:asciiTheme="minorHAnsi" w:eastAsia="Times New Roman" w:hAnsiTheme="minorHAnsi"/>
          <w:b/>
          <w:bCs/>
          <w:bdr w:val="none" w:sz="0" w:space="0" w:color="auto"/>
          <w:lang w:eastAsia="fr-FR"/>
        </w:rPr>
        <w:sectPr w:rsidR="00AF67D4" w:rsidSect="00BB1EE4">
          <w:footerReference w:type="default" r:id="rId8"/>
          <w:pgSz w:w="11900" w:h="16840"/>
          <w:pgMar w:top="720" w:right="985" w:bottom="993" w:left="1276" w:header="709" w:footer="850" w:gutter="0"/>
          <w:cols w:space="720"/>
          <w:docGrid w:linePitch="326"/>
        </w:sectPr>
      </w:pPr>
    </w:p>
    <w:tbl>
      <w:tblPr>
        <w:tblStyle w:val="Grillemoyenne1-Accent5"/>
        <w:tblW w:w="4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3"/>
        <w:gridCol w:w="2368"/>
      </w:tblGrid>
      <w:tr w:rsidR="006C53CC" w:rsidRPr="006C53CC" w14:paraId="55D033AA" w14:textId="77777777" w:rsidTr="00FD20B3">
        <w:trPr>
          <w:cnfStyle w:val="100000000000" w:firstRow="1" w:lastRow="0" w:firstColumn="0" w:lastColumn="0" w:oddVBand="0" w:evenVBand="0" w:oddHBand="0" w:evenHBand="0" w:firstRowFirstColumn="0" w:firstRowLastColumn="0" w:lastRowFirstColumn="0" w:lastRowLastColumn="0"/>
          <w:trHeight w:val="252"/>
          <w:jc w:val="center"/>
        </w:trPr>
        <w:tc>
          <w:tcPr>
            <w:cnfStyle w:val="001000000000" w:firstRow="0" w:lastRow="0" w:firstColumn="1" w:lastColumn="0" w:oddVBand="0" w:evenVBand="0" w:oddHBand="0" w:evenHBand="0" w:firstRowFirstColumn="0" w:firstRowLastColumn="0" w:lastRowFirstColumn="0" w:lastRowLastColumn="0"/>
            <w:tcW w:w="4531" w:type="dxa"/>
            <w:gridSpan w:val="2"/>
            <w:shd w:val="clear" w:color="auto" w:fill="auto"/>
          </w:tcPr>
          <w:p w14:paraId="5A3C492D" w14:textId="77777777" w:rsidR="006C53CC" w:rsidRPr="006C53CC" w:rsidRDefault="00AF67D4" w:rsidP="00FD20B3">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jc w:val="center"/>
              <w:rPr>
                <w:rFonts w:asciiTheme="minorHAnsi" w:eastAsia="Times New Roman" w:hAnsiTheme="minorHAnsi"/>
                <w:bdr w:val="none" w:sz="0" w:space="0" w:color="auto"/>
                <w:lang w:eastAsia="fr-FR"/>
              </w:rPr>
            </w:pPr>
            <w:r>
              <w:rPr>
                <w:rFonts w:asciiTheme="minorHAnsi" w:eastAsia="Times New Roman" w:hAnsiTheme="minorHAnsi"/>
                <w:bdr w:val="none" w:sz="0" w:space="0" w:color="auto"/>
                <w:lang w:eastAsia="fr-FR"/>
              </w:rPr>
              <w:t>C</w:t>
            </w:r>
            <w:r w:rsidR="006C53CC" w:rsidRPr="006C53CC">
              <w:rPr>
                <w:rFonts w:asciiTheme="minorHAnsi" w:eastAsia="Times New Roman" w:hAnsiTheme="minorHAnsi"/>
                <w:bdr w:val="none" w:sz="0" w:space="0" w:color="auto"/>
                <w:lang w:eastAsia="fr-FR"/>
              </w:rPr>
              <w:t>aractéristiques photovoltaïques</w:t>
            </w:r>
          </w:p>
        </w:tc>
      </w:tr>
      <w:tr w:rsidR="006C53CC" w:rsidRPr="006C53CC" w14:paraId="46094A5E" w14:textId="77777777" w:rsidTr="004826EB">
        <w:trPr>
          <w:cnfStyle w:val="000000100000" w:firstRow="0" w:lastRow="0" w:firstColumn="0" w:lastColumn="0" w:oddVBand="0" w:evenVBand="0" w:oddHBand="1" w:evenHBand="0" w:firstRowFirstColumn="0" w:firstRowLastColumn="0" w:lastRowFirstColumn="0" w:lastRowLastColumn="0"/>
          <w:trHeight w:val="261"/>
          <w:jc w:val="center"/>
        </w:trPr>
        <w:tc>
          <w:tcPr>
            <w:cnfStyle w:val="001000000000" w:firstRow="0" w:lastRow="0" w:firstColumn="1" w:lastColumn="0" w:oddVBand="0" w:evenVBand="0" w:oddHBand="0" w:evenHBand="0" w:firstRowFirstColumn="0" w:firstRowLastColumn="0" w:lastRowFirstColumn="0" w:lastRowLastColumn="0"/>
            <w:tcW w:w="2163" w:type="dxa"/>
            <w:shd w:val="clear" w:color="auto" w:fill="auto"/>
          </w:tcPr>
          <w:p w14:paraId="2F5AE550" w14:textId="77777777" w:rsidR="006C53CC" w:rsidRPr="006C53CC" w:rsidRDefault="006C53CC" w:rsidP="00FD20B3">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rPr>
                <w:rFonts w:asciiTheme="minorHAnsi" w:eastAsia="Times New Roman" w:hAnsiTheme="minorHAnsi"/>
                <w:b w:val="0"/>
                <w:bdr w:val="none" w:sz="0" w:space="0" w:color="auto"/>
                <w:lang w:eastAsia="fr-FR"/>
              </w:rPr>
            </w:pPr>
            <w:r w:rsidRPr="006C53CC">
              <w:rPr>
                <w:rFonts w:asciiTheme="minorHAnsi" w:eastAsia="Times New Roman" w:hAnsiTheme="minorHAnsi"/>
                <w:b w:val="0"/>
                <w:bdr w:val="none" w:sz="0" w:space="0" w:color="auto"/>
                <w:lang w:eastAsia="fr-FR"/>
              </w:rPr>
              <w:t>Cellules</w:t>
            </w:r>
          </w:p>
        </w:tc>
        <w:tc>
          <w:tcPr>
            <w:tcW w:w="2368" w:type="dxa"/>
            <w:shd w:val="clear" w:color="auto" w:fill="auto"/>
          </w:tcPr>
          <w:p w14:paraId="4D1BFEC3" w14:textId="77777777" w:rsidR="006C53CC" w:rsidRPr="006C53CC" w:rsidRDefault="006C53CC" w:rsidP="00FD20B3">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bdr w:val="none" w:sz="0" w:space="0" w:color="auto"/>
                <w:lang w:eastAsia="fr-FR"/>
              </w:rPr>
            </w:pPr>
            <w:r w:rsidRPr="006C53CC">
              <w:rPr>
                <w:rFonts w:asciiTheme="minorHAnsi" w:eastAsia="Times New Roman" w:hAnsiTheme="minorHAnsi"/>
                <w:bdr w:val="none" w:sz="0" w:space="0" w:color="auto"/>
                <w:lang w:eastAsia="fr-FR"/>
              </w:rPr>
              <w:t>60 cellules solaires monocristallines full black</w:t>
            </w:r>
          </w:p>
        </w:tc>
      </w:tr>
      <w:tr w:rsidR="006C53CC" w:rsidRPr="006C53CC" w14:paraId="4B1E106B" w14:textId="77777777" w:rsidTr="004826EB">
        <w:trPr>
          <w:trHeight w:val="252"/>
          <w:jc w:val="center"/>
        </w:trPr>
        <w:tc>
          <w:tcPr>
            <w:cnfStyle w:val="001000000000" w:firstRow="0" w:lastRow="0" w:firstColumn="1" w:lastColumn="0" w:oddVBand="0" w:evenVBand="0" w:oddHBand="0" w:evenHBand="0" w:firstRowFirstColumn="0" w:firstRowLastColumn="0" w:lastRowFirstColumn="0" w:lastRowLastColumn="0"/>
            <w:tcW w:w="2163" w:type="dxa"/>
            <w:shd w:val="clear" w:color="auto" w:fill="auto"/>
          </w:tcPr>
          <w:p w14:paraId="6D76D595" w14:textId="77777777" w:rsidR="006C53CC" w:rsidRPr="00FD20B3" w:rsidRDefault="006C53CC" w:rsidP="00FD20B3">
            <w:pPr>
              <w:pStyle w:val="Sansinterligne"/>
              <w:rPr>
                <w:b w:val="0"/>
                <w:lang w:eastAsia="fr-FR"/>
              </w:rPr>
            </w:pPr>
            <w:r w:rsidRPr="00FD20B3">
              <w:rPr>
                <w:b w:val="0"/>
                <w:lang w:eastAsia="fr-FR"/>
              </w:rPr>
              <w:t>Puissance max</w:t>
            </w:r>
          </w:p>
        </w:tc>
        <w:tc>
          <w:tcPr>
            <w:tcW w:w="2368" w:type="dxa"/>
            <w:shd w:val="clear" w:color="auto" w:fill="auto"/>
          </w:tcPr>
          <w:p w14:paraId="02ECA261" w14:textId="77777777" w:rsidR="006C53CC" w:rsidRPr="006C53CC" w:rsidRDefault="006C53CC" w:rsidP="00FD20B3">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bdr w:val="none" w:sz="0" w:space="0" w:color="auto"/>
                <w:lang w:eastAsia="fr-FR"/>
              </w:rPr>
            </w:pPr>
            <w:r w:rsidRPr="006C53CC">
              <w:rPr>
                <w:rFonts w:asciiTheme="minorHAnsi" w:eastAsia="Times New Roman" w:hAnsiTheme="minorHAnsi"/>
                <w:bdr w:val="none" w:sz="0" w:space="0" w:color="auto"/>
                <w:lang w:eastAsia="fr-FR"/>
              </w:rPr>
              <w:t>300 W</w:t>
            </w:r>
          </w:p>
        </w:tc>
      </w:tr>
      <w:tr w:rsidR="006C53CC" w:rsidRPr="006C53CC" w14:paraId="0ABFCC71" w14:textId="77777777" w:rsidTr="004826EB">
        <w:trPr>
          <w:cnfStyle w:val="000000100000" w:firstRow="0" w:lastRow="0" w:firstColumn="0" w:lastColumn="0" w:oddVBand="0" w:evenVBand="0" w:oddHBand="1" w:evenHBand="0" w:firstRowFirstColumn="0" w:firstRowLastColumn="0" w:lastRowFirstColumn="0" w:lastRowLastColumn="0"/>
          <w:trHeight w:val="261"/>
          <w:jc w:val="center"/>
        </w:trPr>
        <w:tc>
          <w:tcPr>
            <w:cnfStyle w:val="001000000000" w:firstRow="0" w:lastRow="0" w:firstColumn="1" w:lastColumn="0" w:oddVBand="0" w:evenVBand="0" w:oddHBand="0" w:evenHBand="0" w:firstRowFirstColumn="0" w:firstRowLastColumn="0" w:lastRowFirstColumn="0" w:lastRowLastColumn="0"/>
            <w:tcW w:w="2163" w:type="dxa"/>
            <w:shd w:val="clear" w:color="auto" w:fill="auto"/>
          </w:tcPr>
          <w:p w14:paraId="5B68C704" w14:textId="77777777" w:rsidR="006C53CC" w:rsidRPr="00FD20B3" w:rsidRDefault="006C53CC" w:rsidP="00FD20B3">
            <w:pPr>
              <w:pStyle w:val="Sansinterligne"/>
              <w:rPr>
                <w:b w:val="0"/>
                <w:lang w:eastAsia="fr-FR"/>
              </w:rPr>
            </w:pPr>
            <w:r w:rsidRPr="00FD20B3">
              <w:rPr>
                <w:b w:val="0"/>
                <w:lang w:eastAsia="fr-FR"/>
              </w:rPr>
              <w:t xml:space="preserve">Tension en circuit ouvert </w:t>
            </w:r>
          </w:p>
        </w:tc>
        <w:tc>
          <w:tcPr>
            <w:tcW w:w="2368" w:type="dxa"/>
            <w:shd w:val="clear" w:color="auto" w:fill="auto"/>
          </w:tcPr>
          <w:p w14:paraId="5DA7D5BE" w14:textId="77777777" w:rsidR="006C53CC" w:rsidRPr="006C53CC" w:rsidRDefault="006C53CC" w:rsidP="00FD20B3">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bdr w:val="none" w:sz="0" w:space="0" w:color="auto"/>
                <w:lang w:eastAsia="fr-FR"/>
              </w:rPr>
            </w:pPr>
            <w:r w:rsidRPr="006C53CC">
              <w:rPr>
                <w:rFonts w:asciiTheme="minorHAnsi" w:eastAsia="Times New Roman" w:hAnsiTheme="minorHAnsi"/>
                <w:bdr w:val="none" w:sz="0" w:space="0" w:color="auto"/>
                <w:lang w:eastAsia="fr-FR"/>
              </w:rPr>
              <w:t>39,8 V</w:t>
            </w:r>
          </w:p>
        </w:tc>
      </w:tr>
      <w:tr w:rsidR="006C53CC" w:rsidRPr="006C53CC" w14:paraId="255E2980" w14:textId="77777777" w:rsidTr="004826EB">
        <w:trPr>
          <w:trHeight w:val="261"/>
          <w:jc w:val="center"/>
        </w:trPr>
        <w:tc>
          <w:tcPr>
            <w:cnfStyle w:val="001000000000" w:firstRow="0" w:lastRow="0" w:firstColumn="1" w:lastColumn="0" w:oddVBand="0" w:evenVBand="0" w:oddHBand="0" w:evenHBand="0" w:firstRowFirstColumn="0" w:firstRowLastColumn="0" w:lastRowFirstColumn="0" w:lastRowLastColumn="0"/>
            <w:tcW w:w="2163" w:type="dxa"/>
            <w:shd w:val="clear" w:color="auto" w:fill="auto"/>
          </w:tcPr>
          <w:p w14:paraId="7B12CC89" w14:textId="77777777" w:rsidR="006C53CC" w:rsidRPr="00FD20B3" w:rsidRDefault="006C53CC" w:rsidP="00FD20B3">
            <w:pPr>
              <w:pStyle w:val="Sansinterligne"/>
              <w:rPr>
                <w:b w:val="0"/>
                <w:lang w:eastAsia="fr-FR"/>
              </w:rPr>
            </w:pPr>
            <w:r w:rsidRPr="00FD20B3">
              <w:rPr>
                <w:b w:val="0"/>
                <w:lang w:eastAsia="fr-FR"/>
              </w:rPr>
              <w:t>Intensité de court-circuit</w:t>
            </w:r>
          </w:p>
        </w:tc>
        <w:tc>
          <w:tcPr>
            <w:tcW w:w="2368" w:type="dxa"/>
            <w:shd w:val="clear" w:color="auto" w:fill="auto"/>
          </w:tcPr>
          <w:p w14:paraId="1B3D9A89" w14:textId="77777777" w:rsidR="006C53CC" w:rsidRPr="006C53CC" w:rsidRDefault="006C53CC" w:rsidP="00FD20B3">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bdr w:val="none" w:sz="0" w:space="0" w:color="auto"/>
                <w:lang w:eastAsia="fr-FR"/>
              </w:rPr>
            </w:pPr>
            <w:r w:rsidRPr="006C53CC">
              <w:rPr>
                <w:rFonts w:asciiTheme="minorHAnsi" w:eastAsia="Times New Roman" w:hAnsiTheme="minorHAnsi"/>
                <w:bdr w:val="none" w:sz="0" w:space="0" w:color="auto"/>
                <w:lang w:eastAsia="fr-FR"/>
              </w:rPr>
              <w:t>9,78 A</w:t>
            </w:r>
          </w:p>
        </w:tc>
      </w:tr>
      <w:tr w:rsidR="006C53CC" w:rsidRPr="006C53CC" w14:paraId="3E62ABB1" w14:textId="77777777" w:rsidTr="004826EB">
        <w:trPr>
          <w:cnfStyle w:val="000000100000" w:firstRow="0" w:lastRow="0" w:firstColumn="0" w:lastColumn="0" w:oddVBand="0" w:evenVBand="0" w:oddHBand="1" w:evenHBand="0" w:firstRowFirstColumn="0" w:firstRowLastColumn="0" w:lastRowFirstColumn="0" w:lastRowLastColumn="0"/>
          <w:trHeight w:val="252"/>
          <w:jc w:val="center"/>
        </w:trPr>
        <w:tc>
          <w:tcPr>
            <w:cnfStyle w:val="001000000000" w:firstRow="0" w:lastRow="0" w:firstColumn="1" w:lastColumn="0" w:oddVBand="0" w:evenVBand="0" w:oddHBand="0" w:evenHBand="0" w:firstRowFirstColumn="0" w:firstRowLastColumn="0" w:lastRowFirstColumn="0" w:lastRowLastColumn="0"/>
            <w:tcW w:w="2163" w:type="dxa"/>
            <w:shd w:val="clear" w:color="auto" w:fill="auto"/>
          </w:tcPr>
          <w:p w14:paraId="286AE207" w14:textId="77777777" w:rsidR="006C53CC" w:rsidRPr="00FD20B3" w:rsidRDefault="006C53CC" w:rsidP="00FD20B3">
            <w:pPr>
              <w:pStyle w:val="Sansinterligne"/>
              <w:rPr>
                <w:b w:val="0"/>
                <w:lang w:eastAsia="fr-FR"/>
              </w:rPr>
            </w:pPr>
            <w:r w:rsidRPr="00FD20B3">
              <w:rPr>
                <w:b w:val="0"/>
                <w:lang w:eastAsia="fr-FR"/>
              </w:rPr>
              <w:t>Tension à puissance max</w:t>
            </w:r>
            <w:r w:rsidR="004826EB">
              <w:rPr>
                <w:b w:val="0"/>
                <w:lang w:eastAsia="fr-FR"/>
              </w:rPr>
              <w:t>imale</w:t>
            </w:r>
          </w:p>
        </w:tc>
        <w:tc>
          <w:tcPr>
            <w:tcW w:w="2368" w:type="dxa"/>
            <w:shd w:val="clear" w:color="auto" w:fill="auto"/>
          </w:tcPr>
          <w:p w14:paraId="276DE7CF" w14:textId="77777777" w:rsidR="006C53CC" w:rsidRPr="006C53CC" w:rsidRDefault="006C53CC" w:rsidP="00FD20B3">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bdr w:val="none" w:sz="0" w:space="0" w:color="auto"/>
                <w:lang w:eastAsia="fr-FR"/>
              </w:rPr>
            </w:pPr>
            <w:r w:rsidRPr="006C53CC">
              <w:rPr>
                <w:rFonts w:asciiTheme="minorHAnsi" w:eastAsia="Times New Roman" w:hAnsiTheme="minorHAnsi"/>
                <w:bdr w:val="none" w:sz="0" w:space="0" w:color="auto"/>
                <w:lang w:eastAsia="fr-FR"/>
              </w:rPr>
              <w:t>32,6 V</w:t>
            </w:r>
          </w:p>
        </w:tc>
      </w:tr>
      <w:tr w:rsidR="004826EB" w:rsidRPr="006C53CC" w14:paraId="02761BAE" w14:textId="77777777" w:rsidTr="004826EB">
        <w:trPr>
          <w:trHeight w:val="580"/>
          <w:jc w:val="center"/>
        </w:trPr>
        <w:tc>
          <w:tcPr>
            <w:cnfStyle w:val="001000000000" w:firstRow="0" w:lastRow="0" w:firstColumn="1" w:lastColumn="0" w:oddVBand="0" w:evenVBand="0" w:oddHBand="0" w:evenHBand="0" w:firstRowFirstColumn="0" w:firstRowLastColumn="0" w:lastRowFirstColumn="0" w:lastRowLastColumn="0"/>
            <w:tcW w:w="2163" w:type="dxa"/>
            <w:shd w:val="clear" w:color="auto" w:fill="auto"/>
          </w:tcPr>
          <w:p w14:paraId="6A6187AE" w14:textId="7756A3E0" w:rsidR="004826EB" w:rsidRPr="00FD20B3" w:rsidRDefault="004826EB" w:rsidP="00FD20B3">
            <w:pPr>
              <w:pStyle w:val="Sansinterligne"/>
              <w:rPr>
                <w:lang w:eastAsia="fr-FR"/>
              </w:rPr>
            </w:pPr>
            <w:r w:rsidRPr="00FD20B3">
              <w:rPr>
                <w:b w:val="0"/>
                <w:lang w:eastAsia="fr-FR"/>
              </w:rPr>
              <w:t>Intensité à</w:t>
            </w:r>
            <w:r>
              <w:rPr>
                <w:b w:val="0"/>
                <w:lang w:eastAsia="fr-FR"/>
              </w:rPr>
              <w:t xml:space="preserve"> </w:t>
            </w:r>
            <w:r w:rsidRPr="00FD20B3">
              <w:rPr>
                <w:b w:val="0"/>
                <w:lang w:eastAsia="fr-FR"/>
              </w:rPr>
              <w:t>puissance max</w:t>
            </w:r>
            <w:r>
              <w:rPr>
                <w:b w:val="0"/>
                <w:lang w:eastAsia="fr-FR"/>
              </w:rPr>
              <w:t>imale</w:t>
            </w:r>
          </w:p>
        </w:tc>
        <w:tc>
          <w:tcPr>
            <w:tcW w:w="2368" w:type="dxa"/>
            <w:shd w:val="clear" w:color="auto" w:fill="auto"/>
          </w:tcPr>
          <w:p w14:paraId="3A9F0B02" w14:textId="77777777" w:rsidR="004826EB" w:rsidRPr="006C53CC" w:rsidRDefault="004826EB" w:rsidP="00FD20B3">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bdr w:val="none" w:sz="0" w:space="0" w:color="auto"/>
                <w:lang w:eastAsia="fr-FR"/>
              </w:rPr>
            </w:pPr>
            <w:r w:rsidRPr="006C53CC">
              <w:rPr>
                <w:rFonts w:asciiTheme="minorHAnsi" w:eastAsia="Times New Roman" w:hAnsiTheme="minorHAnsi"/>
                <w:bdr w:val="none" w:sz="0" w:space="0" w:color="auto"/>
                <w:lang w:eastAsia="fr-FR"/>
              </w:rPr>
              <w:t>9,21 A</w:t>
            </w:r>
          </w:p>
        </w:tc>
      </w:tr>
      <w:tr w:rsidR="006C53CC" w:rsidRPr="006C53CC" w14:paraId="7E347F27" w14:textId="77777777" w:rsidTr="00FD20B3">
        <w:trPr>
          <w:cnfStyle w:val="000000100000" w:firstRow="0" w:lastRow="0" w:firstColumn="0" w:lastColumn="0" w:oddVBand="0" w:evenVBand="0" w:oddHBand="1" w:evenHBand="0" w:firstRowFirstColumn="0" w:firstRowLastColumn="0" w:lastRowFirstColumn="0" w:lastRowLastColumn="0"/>
          <w:trHeight w:val="252"/>
          <w:jc w:val="center"/>
        </w:trPr>
        <w:tc>
          <w:tcPr>
            <w:cnfStyle w:val="001000000000" w:firstRow="0" w:lastRow="0" w:firstColumn="1" w:lastColumn="0" w:oddVBand="0" w:evenVBand="0" w:oddHBand="0" w:evenHBand="0" w:firstRowFirstColumn="0" w:firstRowLastColumn="0" w:lastRowFirstColumn="0" w:lastRowLastColumn="0"/>
            <w:tcW w:w="4531" w:type="dxa"/>
            <w:gridSpan w:val="2"/>
            <w:shd w:val="clear" w:color="auto" w:fill="auto"/>
          </w:tcPr>
          <w:p w14:paraId="08108E6C" w14:textId="77777777" w:rsidR="006C53CC" w:rsidRPr="006C53CC" w:rsidRDefault="006C53CC" w:rsidP="00FD20B3">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jc w:val="center"/>
              <w:rPr>
                <w:rFonts w:asciiTheme="minorHAnsi" w:eastAsia="Times New Roman" w:hAnsiTheme="minorHAnsi"/>
                <w:bdr w:val="none" w:sz="0" w:space="0" w:color="auto"/>
                <w:lang w:eastAsia="fr-FR"/>
              </w:rPr>
            </w:pPr>
            <w:r w:rsidRPr="006C53CC">
              <w:rPr>
                <w:rFonts w:asciiTheme="minorHAnsi" w:eastAsia="Times New Roman" w:hAnsiTheme="minorHAnsi"/>
                <w:bdr w:val="none" w:sz="0" w:space="0" w:color="auto"/>
                <w:lang w:eastAsia="fr-FR"/>
              </w:rPr>
              <w:t>Caractéristiques physiques</w:t>
            </w:r>
          </w:p>
        </w:tc>
      </w:tr>
      <w:tr w:rsidR="006C53CC" w:rsidRPr="006C53CC" w14:paraId="1DD0B3B6" w14:textId="77777777" w:rsidTr="004826EB">
        <w:trPr>
          <w:trHeight w:val="252"/>
          <w:jc w:val="center"/>
        </w:trPr>
        <w:tc>
          <w:tcPr>
            <w:cnfStyle w:val="001000000000" w:firstRow="0" w:lastRow="0" w:firstColumn="1" w:lastColumn="0" w:oddVBand="0" w:evenVBand="0" w:oddHBand="0" w:evenHBand="0" w:firstRowFirstColumn="0" w:firstRowLastColumn="0" w:lastRowFirstColumn="0" w:lastRowLastColumn="0"/>
            <w:tcW w:w="2163" w:type="dxa"/>
            <w:shd w:val="clear" w:color="auto" w:fill="auto"/>
          </w:tcPr>
          <w:p w14:paraId="3EFEFBA9" w14:textId="77777777" w:rsidR="006C53CC" w:rsidRPr="00A634BD" w:rsidRDefault="006C53CC" w:rsidP="00FD20B3">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rPr>
                <w:rFonts w:asciiTheme="minorHAnsi" w:eastAsia="Times New Roman" w:hAnsiTheme="minorHAnsi" w:cstheme="minorHAnsi"/>
                <w:b w:val="0"/>
                <w:sz w:val="22"/>
                <w:szCs w:val="22"/>
                <w:bdr w:val="none" w:sz="0" w:space="0" w:color="auto"/>
                <w:lang w:eastAsia="fr-FR"/>
              </w:rPr>
            </w:pPr>
            <w:r w:rsidRPr="00A634BD">
              <w:rPr>
                <w:rFonts w:asciiTheme="minorHAnsi" w:eastAsia="Times New Roman" w:hAnsiTheme="minorHAnsi" w:cstheme="minorHAnsi"/>
                <w:b w:val="0"/>
                <w:sz w:val="22"/>
                <w:szCs w:val="22"/>
                <w:bdr w:val="none" w:sz="0" w:space="0" w:color="auto"/>
                <w:lang w:eastAsia="fr-FR"/>
              </w:rPr>
              <w:t>Dimensions</w:t>
            </w:r>
          </w:p>
        </w:tc>
        <w:tc>
          <w:tcPr>
            <w:tcW w:w="2368" w:type="dxa"/>
            <w:shd w:val="clear" w:color="auto" w:fill="auto"/>
          </w:tcPr>
          <w:p w14:paraId="570960BA" w14:textId="0636F86E" w:rsidR="006C53CC" w:rsidRPr="006C53CC" w:rsidRDefault="006C53CC" w:rsidP="00FD20B3">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dr w:val="none" w:sz="0" w:space="0" w:color="auto"/>
                <w:lang w:eastAsia="fr-FR"/>
              </w:rPr>
            </w:pPr>
            <w:r w:rsidRPr="006C53CC">
              <w:rPr>
                <w:rFonts w:asciiTheme="minorHAnsi" w:eastAsia="Times New Roman" w:hAnsiTheme="minorHAnsi" w:cstheme="minorHAnsi"/>
                <w:bdr w:val="none" w:sz="0" w:space="0" w:color="auto"/>
                <w:lang w:eastAsia="fr-FR"/>
              </w:rPr>
              <w:t xml:space="preserve">1,640 </w:t>
            </w:r>
            <w:r w:rsidR="00A1400D">
              <w:rPr>
                <w:rFonts w:asciiTheme="minorHAnsi" w:eastAsia="Times New Roman" w:hAnsiTheme="minorHAnsi" w:cstheme="minorHAnsi"/>
                <w:bdr w:val="none" w:sz="0" w:space="0" w:color="auto"/>
                <w:lang w:eastAsia="fr-FR"/>
              </w:rPr>
              <w:t xml:space="preserve">m </w:t>
            </w:r>
            <w:r w:rsidRPr="006C53CC">
              <w:rPr>
                <w:rFonts w:asciiTheme="minorHAnsi" w:eastAsia="Times New Roman" w:hAnsiTheme="minorHAnsi" w:cstheme="minorHAnsi"/>
                <w:bdr w:val="none" w:sz="0" w:space="0" w:color="auto"/>
                <w:lang w:eastAsia="fr-FR"/>
              </w:rPr>
              <w:sym w:font="Symbol" w:char="F0B4"/>
            </w:r>
            <w:r w:rsidRPr="006C53CC">
              <w:rPr>
                <w:rFonts w:asciiTheme="minorHAnsi" w:eastAsia="Times New Roman" w:hAnsiTheme="minorHAnsi" w:cstheme="minorHAnsi"/>
                <w:bdr w:val="none" w:sz="0" w:space="0" w:color="auto"/>
                <w:lang w:eastAsia="fr-FR"/>
              </w:rPr>
              <w:t xml:space="preserve"> 0,992 m</w:t>
            </w:r>
          </w:p>
        </w:tc>
      </w:tr>
      <w:tr w:rsidR="006C53CC" w:rsidRPr="006C53CC" w14:paraId="464739D2" w14:textId="77777777" w:rsidTr="004826EB">
        <w:trPr>
          <w:cnfStyle w:val="000000100000" w:firstRow="0" w:lastRow="0" w:firstColumn="0" w:lastColumn="0" w:oddVBand="0" w:evenVBand="0" w:oddHBand="1" w:evenHBand="0" w:firstRowFirstColumn="0" w:firstRowLastColumn="0" w:lastRowFirstColumn="0" w:lastRowLastColumn="0"/>
          <w:trHeight w:val="252"/>
          <w:jc w:val="center"/>
        </w:trPr>
        <w:tc>
          <w:tcPr>
            <w:cnfStyle w:val="001000000000" w:firstRow="0" w:lastRow="0" w:firstColumn="1" w:lastColumn="0" w:oddVBand="0" w:evenVBand="0" w:oddHBand="0" w:evenHBand="0" w:firstRowFirstColumn="0" w:firstRowLastColumn="0" w:lastRowFirstColumn="0" w:lastRowLastColumn="0"/>
            <w:tcW w:w="2163" w:type="dxa"/>
            <w:shd w:val="clear" w:color="auto" w:fill="auto"/>
          </w:tcPr>
          <w:p w14:paraId="6A8B156C" w14:textId="77777777" w:rsidR="006C53CC" w:rsidRPr="00A634BD" w:rsidRDefault="006C53CC" w:rsidP="00FD20B3">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rPr>
                <w:rFonts w:asciiTheme="minorHAnsi" w:eastAsia="Times New Roman" w:hAnsiTheme="minorHAnsi" w:cstheme="minorHAnsi"/>
                <w:b w:val="0"/>
                <w:sz w:val="22"/>
                <w:szCs w:val="22"/>
                <w:bdr w:val="none" w:sz="0" w:space="0" w:color="auto"/>
                <w:lang w:eastAsia="fr-FR"/>
              </w:rPr>
            </w:pPr>
            <w:r w:rsidRPr="00A634BD">
              <w:rPr>
                <w:rFonts w:asciiTheme="minorHAnsi" w:eastAsia="Times New Roman" w:hAnsiTheme="minorHAnsi" w:cstheme="minorHAnsi"/>
                <w:b w:val="0"/>
                <w:sz w:val="22"/>
                <w:szCs w:val="22"/>
                <w:bdr w:val="none" w:sz="0" w:space="0" w:color="auto"/>
                <w:lang w:eastAsia="fr-FR"/>
              </w:rPr>
              <w:t>Poids</w:t>
            </w:r>
          </w:p>
        </w:tc>
        <w:tc>
          <w:tcPr>
            <w:tcW w:w="2368" w:type="dxa"/>
            <w:shd w:val="clear" w:color="auto" w:fill="auto"/>
          </w:tcPr>
          <w:p w14:paraId="74C1B4EF" w14:textId="77777777" w:rsidR="006C53CC" w:rsidRPr="006C53CC" w:rsidRDefault="006C53CC" w:rsidP="00FD20B3">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bdr w:val="none" w:sz="0" w:space="0" w:color="auto"/>
                <w:lang w:eastAsia="fr-FR"/>
              </w:rPr>
            </w:pPr>
            <w:r w:rsidRPr="006C53CC">
              <w:rPr>
                <w:rFonts w:asciiTheme="minorHAnsi" w:eastAsia="Times New Roman" w:hAnsiTheme="minorHAnsi" w:cstheme="minorHAnsi"/>
                <w:bdr w:val="none" w:sz="0" w:space="0" w:color="auto"/>
                <w:lang w:eastAsia="fr-FR"/>
              </w:rPr>
              <w:t>18,5 kg</w:t>
            </w:r>
          </w:p>
        </w:tc>
      </w:tr>
      <w:tr w:rsidR="006C53CC" w:rsidRPr="006C53CC" w14:paraId="211E339B" w14:textId="77777777" w:rsidTr="004826EB">
        <w:trPr>
          <w:trHeight w:val="252"/>
          <w:jc w:val="center"/>
        </w:trPr>
        <w:tc>
          <w:tcPr>
            <w:cnfStyle w:val="001000000000" w:firstRow="0" w:lastRow="0" w:firstColumn="1" w:lastColumn="0" w:oddVBand="0" w:evenVBand="0" w:oddHBand="0" w:evenHBand="0" w:firstRowFirstColumn="0" w:firstRowLastColumn="0" w:lastRowFirstColumn="0" w:lastRowLastColumn="0"/>
            <w:tcW w:w="2163" w:type="dxa"/>
            <w:shd w:val="clear" w:color="auto" w:fill="auto"/>
          </w:tcPr>
          <w:p w14:paraId="35821704" w14:textId="77777777" w:rsidR="006C53CC" w:rsidRPr="00A634BD" w:rsidRDefault="006C53CC" w:rsidP="00FD20B3">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rPr>
                <w:rFonts w:asciiTheme="minorHAnsi" w:eastAsia="Times New Roman" w:hAnsiTheme="minorHAnsi" w:cstheme="minorHAnsi"/>
                <w:b w:val="0"/>
                <w:sz w:val="22"/>
                <w:szCs w:val="22"/>
                <w:bdr w:val="none" w:sz="0" w:space="0" w:color="auto"/>
                <w:lang w:eastAsia="fr-FR"/>
              </w:rPr>
            </w:pPr>
            <w:r w:rsidRPr="00A634BD">
              <w:rPr>
                <w:rFonts w:asciiTheme="minorHAnsi" w:eastAsia="Times New Roman" w:hAnsiTheme="minorHAnsi" w:cstheme="minorHAnsi"/>
                <w:b w:val="0"/>
                <w:sz w:val="22"/>
                <w:szCs w:val="22"/>
                <w:bdr w:val="none" w:sz="0" w:space="0" w:color="auto"/>
                <w:lang w:eastAsia="fr-FR"/>
              </w:rPr>
              <w:t xml:space="preserve">Cadre </w:t>
            </w:r>
          </w:p>
        </w:tc>
        <w:tc>
          <w:tcPr>
            <w:tcW w:w="2368" w:type="dxa"/>
            <w:shd w:val="clear" w:color="auto" w:fill="auto"/>
          </w:tcPr>
          <w:p w14:paraId="5AB9B33E" w14:textId="77777777" w:rsidR="006C53CC" w:rsidRPr="006C53CC" w:rsidRDefault="006C53CC" w:rsidP="00FD20B3">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dr w:val="none" w:sz="0" w:space="0" w:color="auto"/>
                <w:lang w:eastAsia="fr-FR"/>
              </w:rPr>
            </w:pPr>
            <w:r w:rsidRPr="006C53CC">
              <w:rPr>
                <w:rFonts w:asciiTheme="minorHAnsi" w:eastAsia="Times New Roman" w:hAnsiTheme="minorHAnsi" w:cstheme="minorHAnsi"/>
                <w:bdr w:val="none" w:sz="0" w:space="0" w:color="auto"/>
                <w:lang w:eastAsia="fr-FR"/>
              </w:rPr>
              <w:t>Aluminium anodisé</w:t>
            </w:r>
          </w:p>
        </w:tc>
      </w:tr>
    </w:tbl>
    <w:p w14:paraId="1EAE923C" w14:textId="77777777" w:rsidR="006C53CC" w:rsidRPr="006C53CC" w:rsidRDefault="006C53CC" w:rsidP="00FD20B3">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firstLine="1266"/>
        <w:rPr>
          <w:rFonts w:asciiTheme="minorHAnsi" w:eastAsia="Times New Roman" w:hAnsiTheme="minorHAnsi"/>
          <w:b/>
          <w:color w:val="0058B0"/>
          <w:sz w:val="12"/>
          <w:szCs w:val="12"/>
          <w:bdr w:val="none" w:sz="0" w:space="0" w:color="auto"/>
          <w:lang w:eastAsia="fr-FR"/>
        </w:rPr>
      </w:pPr>
    </w:p>
    <w:p w14:paraId="2A2CC1DE" w14:textId="77777777" w:rsidR="006C53CC" w:rsidRPr="006C53CC" w:rsidRDefault="006C53CC" w:rsidP="00FD20B3">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rPr>
          <w:rFonts w:asciiTheme="minorHAnsi" w:eastAsia="Times New Roman" w:hAnsiTheme="minorHAnsi"/>
          <w:b/>
          <w:bdr w:val="none" w:sz="0" w:space="0" w:color="auto"/>
          <w:lang w:eastAsia="fr-FR"/>
        </w:rPr>
      </w:pPr>
    </w:p>
    <w:p w14:paraId="121632B9" w14:textId="77777777" w:rsidR="006C53CC" w:rsidRPr="006C53CC" w:rsidRDefault="006C53CC" w:rsidP="00FD20B3">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rPr>
          <w:rFonts w:asciiTheme="minorHAnsi" w:eastAsia="Times New Roman" w:hAnsiTheme="minorHAnsi"/>
          <w:b/>
          <w:bdr w:val="none" w:sz="0" w:space="0" w:color="auto"/>
          <w:lang w:eastAsia="fr-FR"/>
        </w:rPr>
      </w:pPr>
    </w:p>
    <w:p w14:paraId="78A4AB36" w14:textId="77777777" w:rsidR="006C53CC" w:rsidRPr="006C53CC" w:rsidRDefault="006C53CC" w:rsidP="00FD20B3">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rPr>
          <w:rFonts w:asciiTheme="minorHAnsi" w:eastAsia="Times New Roman" w:hAnsiTheme="minorHAnsi"/>
          <w:b/>
          <w:bdr w:val="none" w:sz="0" w:space="0" w:color="auto"/>
          <w:lang w:eastAsia="fr-FR"/>
        </w:rPr>
      </w:pPr>
      <w:r w:rsidRPr="006C53CC">
        <w:rPr>
          <w:rFonts w:asciiTheme="minorHAnsi" w:eastAsia="Times New Roman" w:hAnsiTheme="minorHAnsi"/>
          <w:b/>
          <w:bdr w:val="none" w:sz="0" w:space="0" w:color="auto"/>
          <w:lang w:eastAsia="fr-FR"/>
        </w:rPr>
        <w:t>Données mesurées dans les conditions d'essai standard (STC) :</w:t>
      </w:r>
    </w:p>
    <w:p w14:paraId="604925CF" w14:textId="77777777" w:rsidR="006C53CC" w:rsidRPr="006C53CC" w:rsidRDefault="006C53CC" w:rsidP="00FD20B3">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spacing w:line="259" w:lineRule="auto"/>
        <w:ind w:left="0" w:right="-11" w:hanging="142"/>
        <w:contextualSpacing/>
        <w:rPr>
          <w:rFonts w:asciiTheme="minorHAnsi" w:eastAsia="Arial" w:hAnsiTheme="minorHAnsi" w:cs="Arial"/>
          <w:bdr w:val="none" w:sz="0" w:space="0" w:color="auto"/>
          <w:lang w:eastAsia="fr-FR"/>
        </w:rPr>
      </w:pPr>
      <w:r w:rsidRPr="006C53CC">
        <w:rPr>
          <w:rFonts w:asciiTheme="minorHAnsi" w:eastAsia="Arial" w:hAnsiTheme="minorHAnsi" w:cs="Arial"/>
          <w:bdr w:val="none" w:sz="0" w:space="0" w:color="auto"/>
          <w:lang w:eastAsia="fr-FR"/>
        </w:rPr>
        <w:t>Éclairement énergétique : 1000 W·m</w:t>
      </w:r>
      <w:r w:rsidRPr="006C53CC">
        <w:rPr>
          <w:rFonts w:asciiTheme="minorHAnsi" w:eastAsia="Arial" w:hAnsiTheme="minorHAnsi" w:cs="Arial"/>
          <w:bdr w:val="none" w:sz="0" w:space="0" w:color="auto"/>
          <w:vertAlign w:val="superscript"/>
          <w:lang w:eastAsia="fr-FR"/>
        </w:rPr>
        <w:t>-2</w:t>
      </w:r>
    </w:p>
    <w:p w14:paraId="713C6551" w14:textId="77777777" w:rsidR="006C53CC" w:rsidRDefault="006C53CC" w:rsidP="00FD20B3">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spacing w:line="259" w:lineRule="auto"/>
        <w:ind w:left="0" w:right="-11" w:hanging="142"/>
        <w:contextualSpacing/>
        <w:rPr>
          <w:rFonts w:asciiTheme="minorHAnsi" w:eastAsia="Arial" w:hAnsiTheme="minorHAnsi" w:cs="Arial"/>
          <w:bdr w:val="none" w:sz="0" w:space="0" w:color="auto"/>
          <w:lang w:eastAsia="fr-FR"/>
        </w:rPr>
      </w:pPr>
      <w:r w:rsidRPr="006C53CC">
        <w:rPr>
          <w:rFonts w:asciiTheme="minorHAnsi" w:eastAsia="Arial" w:hAnsiTheme="minorHAnsi" w:cs="Arial"/>
          <w:bdr w:val="none" w:sz="0" w:space="0" w:color="auto"/>
          <w:lang w:eastAsia="fr-FR"/>
        </w:rPr>
        <w:t>Température de jonction : 25 °C</w:t>
      </w:r>
    </w:p>
    <w:p w14:paraId="3507BC94" w14:textId="77777777" w:rsidR="00AF67D4" w:rsidRDefault="00AF67D4"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spacing w:line="259" w:lineRule="auto"/>
        <w:ind w:right="-11"/>
        <w:contextualSpacing/>
        <w:rPr>
          <w:rFonts w:asciiTheme="minorHAnsi" w:eastAsia="Arial" w:hAnsiTheme="minorHAnsi" w:cs="Arial"/>
          <w:bdr w:val="none" w:sz="0" w:space="0" w:color="auto"/>
          <w:lang w:eastAsia="fr-FR"/>
        </w:rPr>
        <w:sectPr w:rsidR="00AF67D4" w:rsidSect="00AF67D4">
          <w:type w:val="continuous"/>
          <w:pgSz w:w="11900" w:h="16840"/>
          <w:pgMar w:top="720" w:right="985" w:bottom="720" w:left="1276" w:header="709" w:footer="850" w:gutter="0"/>
          <w:cols w:num="2" w:space="720"/>
          <w:docGrid w:linePitch="326"/>
        </w:sectPr>
      </w:pPr>
    </w:p>
    <w:p w14:paraId="43CF551F" w14:textId="24DB197E" w:rsidR="004826EB" w:rsidRDefault="004826EB"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jc w:val="both"/>
        <w:rPr>
          <w:rFonts w:ascii="Arial" w:eastAsia="Times New Roman" w:hAnsi="Arial"/>
          <w:bdr w:val="none" w:sz="0" w:space="0" w:color="auto"/>
          <w:lang w:eastAsia="fr-FR"/>
        </w:rPr>
      </w:pPr>
    </w:p>
    <w:p w14:paraId="046DB591" w14:textId="77777777" w:rsidR="00401B87" w:rsidRDefault="00401B87"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jc w:val="both"/>
        <w:rPr>
          <w:rFonts w:ascii="Arial" w:eastAsia="Times New Roman" w:hAnsi="Arial"/>
          <w:bdr w:val="none" w:sz="0" w:space="0" w:color="auto"/>
          <w:lang w:eastAsia="fr-FR"/>
        </w:rPr>
      </w:pPr>
    </w:p>
    <w:p w14:paraId="04016D71" w14:textId="2AEE9CDD" w:rsidR="00AF67D4" w:rsidRPr="006C53CC" w:rsidRDefault="00AF67D4"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jc w:val="both"/>
        <w:rPr>
          <w:rFonts w:ascii="Arial" w:eastAsia="Times New Roman" w:hAnsi="Arial"/>
          <w:u w:val="single"/>
          <w:bdr w:val="none" w:sz="0" w:space="0" w:color="auto"/>
          <w:lang w:eastAsia="fr-FR"/>
        </w:rPr>
      </w:pPr>
      <w:r w:rsidRPr="006C53CC">
        <w:rPr>
          <w:rFonts w:ascii="Arial" w:eastAsia="Times New Roman" w:hAnsi="Arial"/>
          <w:bdr w:val="none" w:sz="0" w:space="0" w:color="auto"/>
          <w:lang w:eastAsia="fr-FR"/>
        </w:rPr>
        <w:t xml:space="preserve">Allure de la caractéristique tension-intensité </w:t>
      </w:r>
      <w:r w:rsidRPr="006C53CC">
        <w:rPr>
          <w:rFonts w:ascii="Arial" w:eastAsia="Times New Roman" w:hAnsi="Arial"/>
          <w:i/>
          <w:bdr w:val="none" w:sz="0" w:space="0" w:color="auto"/>
          <w:lang w:eastAsia="fr-FR"/>
        </w:rPr>
        <w:t>U</w:t>
      </w:r>
      <w:r w:rsidRPr="006C53CC">
        <w:rPr>
          <w:rFonts w:ascii="Arial" w:eastAsia="Times New Roman" w:hAnsi="Arial"/>
          <w:bdr w:val="none" w:sz="0" w:space="0" w:color="auto"/>
          <w:lang w:eastAsia="fr-FR"/>
        </w:rPr>
        <w:t xml:space="preserve"> = </w:t>
      </w:r>
      <w:r w:rsidRPr="006C53CC">
        <w:rPr>
          <w:rFonts w:ascii="Arial" w:eastAsia="Times New Roman" w:hAnsi="Arial"/>
          <w:i/>
          <w:bdr w:val="none" w:sz="0" w:space="0" w:color="auto"/>
          <w:lang w:eastAsia="fr-FR"/>
        </w:rPr>
        <w:t>f</w:t>
      </w:r>
      <w:r w:rsidRPr="006C53CC">
        <w:rPr>
          <w:rFonts w:ascii="Arial" w:eastAsia="Times New Roman" w:hAnsi="Arial"/>
          <w:bdr w:val="none" w:sz="0" w:space="0" w:color="auto"/>
          <w:lang w:eastAsia="fr-FR"/>
        </w:rPr>
        <w:t>(</w:t>
      </w:r>
      <w:r w:rsidRPr="006C53CC">
        <w:rPr>
          <w:rFonts w:ascii="Arial" w:eastAsia="Times New Roman" w:hAnsi="Arial"/>
          <w:i/>
          <w:bdr w:val="none" w:sz="0" w:space="0" w:color="auto"/>
          <w:lang w:eastAsia="fr-FR"/>
        </w:rPr>
        <w:t>I</w:t>
      </w:r>
      <w:r w:rsidRPr="006C53CC">
        <w:rPr>
          <w:rFonts w:ascii="Arial" w:eastAsia="Times New Roman" w:hAnsi="Arial"/>
          <w:bdr w:val="none" w:sz="0" w:space="0" w:color="auto"/>
          <w:lang w:eastAsia="fr-FR"/>
        </w:rPr>
        <w:t>) d'un panneau photovoltaïque</w:t>
      </w:r>
    </w:p>
    <w:p w14:paraId="7AA7A06F" w14:textId="77777777" w:rsidR="00401B87" w:rsidRDefault="00401B87"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spacing w:line="259" w:lineRule="auto"/>
        <w:ind w:right="-11"/>
        <w:contextualSpacing/>
        <w:rPr>
          <w:rFonts w:asciiTheme="minorHAnsi" w:eastAsia="Arial" w:hAnsiTheme="minorHAnsi" w:cs="Arial"/>
          <w:color w:val="002060"/>
          <w:bdr w:val="none" w:sz="0" w:space="0" w:color="auto"/>
          <w:lang w:eastAsia="fr-FR"/>
        </w:rPr>
      </w:pPr>
    </w:p>
    <w:p w14:paraId="45D04019" w14:textId="26648DFB" w:rsidR="00AF67D4" w:rsidRPr="006C53CC" w:rsidRDefault="00AF67D4"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spacing w:line="259" w:lineRule="auto"/>
        <w:ind w:right="-11"/>
        <w:contextualSpacing/>
        <w:rPr>
          <w:rFonts w:asciiTheme="minorHAnsi" w:eastAsia="Arial" w:hAnsiTheme="minorHAnsi" w:cs="Arial"/>
          <w:color w:val="002060"/>
          <w:bdr w:val="none" w:sz="0" w:space="0" w:color="auto"/>
          <w:lang w:eastAsia="fr-FR"/>
        </w:rPr>
      </w:pPr>
      <w:r w:rsidRPr="006C53CC">
        <w:rPr>
          <w:rFonts w:ascii="Arial" w:eastAsia="Arial" w:hAnsi="Arial" w:cs="Arial"/>
          <w:noProof/>
          <w:color w:val="000000"/>
          <w:sz w:val="22"/>
          <w:szCs w:val="22"/>
          <w:bdr w:val="none" w:sz="0" w:space="0" w:color="auto"/>
          <w:lang w:eastAsia="fr-FR"/>
        </w:rPr>
        <mc:AlternateContent>
          <mc:Choice Requires="wpg">
            <w:drawing>
              <wp:anchor distT="0" distB="0" distL="114300" distR="114300" simplePos="0" relativeHeight="251668480" behindDoc="0" locked="0" layoutInCell="1" allowOverlap="1" wp14:anchorId="2F6656AD" wp14:editId="7B640D37">
                <wp:simplePos x="0" y="0"/>
                <wp:positionH relativeFrom="margin">
                  <wp:align>center</wp:align>
                </wp:positionH>
                <wp:positionV relativeFrom="paragraph">
                  <wp:posOffset>140335</wp:posOffset>
                </wp:positionV>
                <wp:extent cx="5331460" cy="1924050"/>
                <wp:effectExtent l="0" t="0" r="2540" b="0"/>
                <wp:wrapNone/>
                <wp:docPr id="8"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1460" cy="1924050"/>
                          <a:chOff x="1642" y="2405"/>
                          <a:chExt cx="8396" cy="3312"/>
                        </a:xfrm>
                      </wpg:grpSpPr>
                      <wps:wsp>
                        <wps:cNvPr id="9" name="AutoShape 24"/>
                        <wps:cNvCnPr>
                          <a:cxnSpLocks noChangeShapeType="1"/>
                        </wps:cNvCnPr>
                        <wps:spPr bwMode="auto">
                          <a:xfrm>
                            <a:off x="2617" y="2725"/>
                            <a:ext cx="0" cy="2577"/>
                          </a:xfrm>
                          <a:prstGeom prst="straightConnector1">
                            <a:avLst/>
                          </a:prstGeom>
                          <a:noFill/>
                          <a:ln w="9525">
                            <a:solidFill>
                              <a:srgbClr val="000000"/>
                            </a:solidFill>
                            <a:round/>
                            <a:headEnd type="stealth" w="med" len="med"/>
                            <a:tailEnd/>
                          </a:ln>
                          <a:extLst>
                            <a:ext uri="{909E8E84-426E-40DD-AFC4-6F175D3DCCD1}">
                              <a14:hiddenFill xmlns:a14="http://schemas.microsoft.com/office/drawing/2010/main">
                                <a:noFill/>
                              </a14:hiddenFill>
                            </a:ext>
                          </a:extLst>
                        </wps:spPr>
                        <wps:bodyPr/>
                      </wps:wsp>
                      <wps:wsp>
                        <wps:cNvPr id="13" name="AutoShape 25"/>
                        <wps:cNvCnPr>
                          <a:cxnSpLocks noChangeShapeType="1"/>
                        </wps:cNvCnPr>
                        <wps:spPr bwMode="auto">
                          <a:xfrm>
                            <a:off x="2617" y="5302"/>
                            <a:ext cx="3907" cy="0"/>
                          </a:xfrm>
                          <a:prstGeom prst="straightConnector1">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14" name="AutoShape 26"/>
                        <wps:cNvCnPr>
                          <a:cxnSpLocks noChangeShapeType="1"/>
                        </wps:cNvCnPr>
                        <wps:spPr bwMode="auto">
                          <a:xfrm>
                            <a:off x="2617" y="3231"/>
                            <a:ext cx="2593" cy="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AutoShape 27"/>
                        <wps:cNvCnPr>
                          <a:cxnSpLocks noChangeShapeType="1"/>
                        </wps:cNvCnPr>
                        <wps:spPr bwMode="auto">
                          <a:xfrm>
                            <a:off x="5494" y="3947"/>
                            <a:ext cx="0" cy="13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Arc 28"/>
                        <wps:cNvSpPr>
                          <a:spLocks/>
                        </wps:cNvSpPr>
                        <wps:spPr bwMode="auto">
                          <a:xfrm>
                            <a:off x="5222" y="3629"/>
                            <a:ext cx="271" cy="328"/>
                          </a:xfrm>
                          <a:custGeom>
                            <a:avLst/>
                            <a:gdLst>
                              <a:gd name="T0" fmla="*/ 0 w 21600"/>
                              <a:gd name="T1" fmla="*/ 0 h 21600"/>
                              <a:gd name="T2" fmla="*/ 0 w 21600"/>
                              <a:gd name="T3" fmla="*/ 0 h 21600"/>
                              <a:gd name="T4" fmla="*/ 0 w 21600"/>
                              <a:gd name="T5" fmla="*/ 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521" y="0"/>
                                  <a:pt x="21014" y="9043"/>
                                  <a:pt x="21574" y="20550"/>
                                </a:cubicBezTo>
                              </a:path>
                              <a:path w="21600" h="21600" stroke="0" extrusionOk="0">
                                <a:moveTo>
                                  <a:pt x="-1" y="0"/>
                                </a:moveTo>
                                <a:cubicBezTo>
                                  <a:pt x="11521" y="0"/>
                                  <a:pt x="21014" y="9043"/>
                                  <a:pt x="21574" y="2055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Text Box 29"/>
                        <wps:cNvSpPr txBox="1">
                          <a:spLocks noChangeArrowheads="1"/>
                        </wps:cNvSpPr>
                        <wps:spPr bwMode="auto">
                          <a:xfrm>
                            <a:off x="1642" y="2405"/>
                            <a:ext cx="3018" cy="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E75E9" w14:textId="4E5579C8" w:rsidR="00F81E90" w:rsidRPr="00FB5838" w:rsidRDefault="00F81E90" w:rsidP="00AF67D4">
                              <w:pPr>
                                <w:rPr>
                                  <w:rFonts w:asciiTheme="minorHAnsi" w:hAnsiTheme="minorHAnsi"/>
                                </w:rPr>
                              </w:pPr>
                              <w:r>
                                <w:rPr>
                                  <w:rFonts w:asciiTheme="minorHAnsi" w:hAnsiTheme="minorHAnsi"/>
                                </w:rPr>
                                <w:t xml:space="preserve">Tension électrique </w:t>
                              </w:r>
                              <w:r w:rsidRPr="0038123D">
                                <w:rPr>
                                  <w:rFonts w:asciiTheme="minorHAnsi" w:hAnsiTheme="minorHAnsi"/>
                                  <w:i/>
                                </w:rPr>
                                <w:t>U</w:t>
                              </w:r>
                              <w:r w:rsidRPr="00FB5838">
                                <w:rPr>
                                  <w:rFonts w:asciiTheme="minorHAnsi" w:hAnsiTheme="minorHAnsi"/>
                                </w:rPr>
                                <w:t xml:space="preserve"> (</w:t>
                              </w:r>
                              <w:r w:rsidR="00A1400D">
                                <w:rPr>
                                  <w:rFonts w:asciiTheme="minorHAnsi" w:hAnsiTheme="minorHAnsi"/>
                                </w:rPr>
                                <w:t xml:space="preserve">en </w:t>
                              </w:r>
                              <w:r w:rsidRPr="00FB5838">
                                <w:rPr>
                                  <w:rFonts w:asciiTheme="minorHAnsi" w:hAnsiTheme="minorHAnsi"/>
                                </w:rPr>
                                <w:t>V)</w:t>
                              </w:r>
                            </w:p>
                          </w:txbxContent>
                        </wps:txbx>
                        <wps:bodyPr rot="0" vert="horz" wrap="square" lIns="91440" tIns="45720" rIns="91440" bIns="45720" anchor="t" anchorCtr="0" upright="1">
                          <a:noAutofit/>
                        </wps:bodyPr>
                      </wps:wsp>
                      <wps:wsp>
                        <wps:cNvPr id="18" name="Text Box 30"/>
                        <wps:cNvSpPr txBox="1">
                          <a:spLocks noChangeArrowheads="1"/>
                        </wps:cNvSpPr>
                        <wps:spPr bwMode="auto">
                          <a:xfrm>
                            <a:off x="5694" y="5267"/>
                            <a:ext cx="4070"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04C19" w14:textId="21FFD7D9" w:rsidR="00F81E90" w:rsidRPr="00F57745" w:rsidRDefault="00F81E90" w:rsidP="00AF67D4">
                              <w:pPr>
                                <w:rPr>
                                  <w:rFonts w:asciiTheme="minorHAnsi" w:hAnsiTheme="minorHAnsi"/>
                                </w:rPr>
                              </w:pPr>
                              <w:r w:rsidRPr="00F57745">
                                <w:rPr>
                                  <w:rFonts w:asciiTheme="minorHAnsi" w:hAnsiTheme="minorHAnsi"/>
                                </w:rPr>
                                <w:t>Intensité</w:t>
                              </w:r>
                              <w:r>
                                <w:rPr>
                                  <w:rFonts w:asciiTheme="minorHAnsi" w:hAnsiTheme="minorHAnsi"/>
                                </w:rPr>
                                <w:t xml:space="preserve"> du courant électrique </w:t>
                              </w:r>
                              <w:r w:rsidRPr="0038123D">
                                <w:rPr>
                                  <w:rFonts w:asciiTheme="minorHAnsi" w:hAnsiTheme="minorHAnsi"/>
                                  <w:i/>
                                </w:rPr>
                                <w:t>I</w:t>
                              </w:r>
                              <w:r w:rsidRPr="00F57745">
                                <w:rPr>
                                  <w:rFonts w:asciiTheme="minorHAnsi" w:hAnsiTheme="minorHAnsi"/>
                                </w:rPr>
                                <w:t xml:space="preserve"> (</w:t>
                              </w:r>
                              <w:r w:rsidR="00A1400D">
                                <w:rPr>
                                  <w:rFonts w:asciiTheme="minorHAnsi" w:hAnsiTheme="minorHAnsi"/>
                                </w:rPr>
                                <w:t xml:space="preserve">en </w:t>
                              </w:r>
                              <w:r w:rsidRPr="00F57745">
                                <w:rPr>
                                  <w:rFonts w:asciiTheme="minorHAnsi" w:hAnsiTheme="minorHAnsi"/>
                                </w:rPr>
                                <w:t>A)</w:t>
                              </w:r>
                            </w:p>
                          </w:txbxContent>
                        </wps:txbx>
                        <wps:bodyPr rot="0" vert="horz" wrap="square" lIns="91440" tIns="45720" rIns="91440" bIns="45720" anchor="t" anchorCtr="0" upright="1">
                          <a:noAutofit/>
                        </wps:bodyPr>
                      </wps:wsp>
                      <wpg:grpSp>
                        <wpg:cNvPr id="19" name="Group 31"/>
                        <wpg:cNvGrpSpPr>
                          <a:grpSpLocks/>
                        </wpg:cNvGrpSpPr>
                        <wpg:grpSpPr bwMode="auto">
                          <a:xfrm rot="627817">
                            <a:off x="5279" y="3596"/>
                            <a:ext cx="242" cy="260"/>
                            <a:chOff x="11026" y="8004"/>
                            <a:chExt cx="182" cy="198"/>
                          </a:xfrm>
                        </wpg:grpSpPr>
                        <wps:wsp>
                          <wps:cNvPr id="20" name="AutoShape 32"/>
                          <wps:cNvCnPr>
                            <a:cxnSpLocks noChangeShapeType="1"/>
                          </wps:cNvCnPr>
                          <wps:spPr bwMode="auto">
                            <a:xfrm>
                              <a:off x="11125" y="8004"/>
                              <a:ext cx="0" cy="19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AutoShape 33"/>
                          <wps:cNvCnPr>
                            <a:cxnSpLocks noChangeShapeType="1"/>
                          </wps:cNvCnPr>
                          <wps:spPr bwMode="auto">
                            <a:xfrm flipH="1">
                              <a:off x="11026" y="8095"/>
                              <a:ext cx="18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2" name="AutoShape 34"/>
                        <wps:cNvCnPr>
                          <a:cxnSpLocks noChangeShapeType="1"/>
                        </wps:cNvCnPr>
                        <wps:spPr bwMode="auto">
                          <a:xfrm flipV="1">
                            <a:off x="5479" y="3114"/>
                            <a:ext cx="1111" cy="561"/>
                          </a:xfrm>
                          <a:prstGeom prst="straightConnector1">
                            <a:avLst/>
                          </a:prstGeom>
                          <a:noFill/>
                          <a:ln w="9525">
                            <a:solidFill>
                              <a:srgbClr val="000000"/>
                            </a:solidFill>
                            <a:round/>
                            <a:headEnd type="arrow" w="sm" len="med"/>
                            <a:tailEnd/>
                          </a:ln>
                          <a:extLst>
                            <a:ext uri="{909E8E84-426E-40DD-AFC4-6F175D3DCCD1}">
                              <a14:hiddenFill xmlns:a14="http://schemas.microsoft.com/office/drawing/2010/main">
                                <a:noFill/>
                              </a14:hiddenFill>
                            </a:ext>
                          </a:extLst>
                        </wps:spPr>
                        <wps:bodyPr/>
                      </wps:wsp>
                      <wps:wsp>
                        <wps:cNvPr id="23" name="Text Box 35"/>
                        <wps:cNvSpPr txBox="1">
                          <a:spLocks noChangeArrowheads="1"/>
                        </wps:cNvSpPr>
                        <wps:spPr bwMode="auto">
                          <a:xfrm>
                            <a:off x="6524" y="2645"/>
                            <a:ext cx="3514" cy="9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B694E7" w14:textId="77777777" w:rsidR="00F81E90" w:rsidRPr="00F933AF" w:rsidRDefault="00F81E90" w:rsidP="00AF67D4">
                              <w:pPr>
                                <w:rPr>
                                  <w:rFonts w:asciiTheme="minorHAnsi" w:hAnsiTheme="minorHAnsi"/>
                                  <w:sz w:val="20"/>
                                  <w:szCs w:val="20"/>
                                </w:rPr>
                              </w:pPr>
                              <w:r w:rsidRPr="00F933AF">
                                <w:rPr>
                                  <w:rFonts w:asciiTheme="minorHAnsi" w:hAnsiTheme="minorHAnsi"/>
                                  <w:sz w:val="20"/>
                                  <w:szCs w:val="20"/>
                                </w:rPr>
                                <w:t>Point de fonctionnement conduisant à la puissance maximale pour un éclairement donné</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6656AD" id="Group 107" o:spid="_x0000_s1026" style="position:absolute;margin-left:0;margin-top:11.05pt;width:419.8pt;height:151.5pt;z-index:251668480;mso-position-horizontal:center;mso-position-horizontal-relative:margin" coordorigin="1642,2405" coordsize="8396,3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">
                <v:shapetype id="_x0000_t32" coordsize="21600,21600" o:spt="32" o:oned="t" path="m,l21600,21600e" filled="f">
                  <v:path arrowok="t" fillok="f" o:connecttype="none"/>
                  <o:lock v:ext="edit" shapetype="t"/>
                </v:shapetype>
                <v:shape id="AutoShape 24" o:spid="_x0000_s1027" type="#_x0000_t32" style="position:absolute;left:2617;top:2725;width:0;height:25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">
                  <v:stroke startarrow="classic"/>
                </v:shape>
                <v:shape id="AutoShape 25" o:spid="_x0000_s1028" type="#_x0000_t32" style="position:absolute;left:2617;top:5302;width:390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">
                  <v:stroke endarrow="classic"/>
                </v:shape>
                <v:shape id="AutoShape 26" o:spid="_x0000_s1029" type="#_x0000_t32" style="position:absolute;left:2617;top:3231;width:2593;height:3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"/>
                <v:shape id="AutoShape 27" o:spid="_x0000_s1030" type="#_x0000_t32" style="position:absolute;left:5494;top:3947;width:0;height:13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"/>
                <v:shape id="Arc 28" o:spid="_x0000_s1031" style="position:absolute;left:5222;top:3629;width:271;height:328;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" path="m-1,nfc11521,,21014,9043,21574,20550em-1,nsc11521,,21014,9043,21574,20550l,21600,-1,xe" filled="f">
                  <v:path arrowok="t" o:extrusionok="f" o:connecttype="custom" o:connectlocs="0,0;0,0;0,0" o:connectangles="0,0,0"/>
                </v:shape>
                <v:shapetype id="_x0000_t202" coordsize="21600,21600" o:spt="202" path="m,l,21600r21600,l21600,xe">
                  <v:stroke joinstyle="miter"/>
                  <v:path gradientshapeok="t" o:connecttype="rect"/>
                </v:shapetype>
                <v:shape id="Text Box 29" o:spid="_x0000_s1032" type="#_x0000_t202" style="position:absolute;left:1642;top:2405;width:3018;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" filled="f" stroked="f">
                  <v:textbox>
                    <w:txbxContent>
                      <w:p w14:paraId="18CE75E9" w14:textId="4E5579C8" w:rsidR="00F81E90" w:rsidRPr="00FB5838" w:rsidRDefault="00F81E90" w:rsidP="00AF67D4">
                        <w:pPr>
                          <w:rPr>
                            <w:rFonts w:asciiTheme="minorHAnsi" w:hAnsiTheme="minorHAnsi"/>
                          </w:rPr>
                        </w:pPr>
                        <w:r>
                          <w:rPr>
                            <w:rFonts w:asciiTheme="minorHAnsi" w:hAnsiTheme="minorHAnsi"/>
                          </w:rPr>
                          <w:t xml:space="preserve">Tension électrique </w:t>
                        </w:r>
                        <w:r w:rsidRPr="0038123D">
                          <w:rPr>
                            <w:rFonts w:asciiTheme="minorHAnsi" w:hAnsiTheme="minorHAnsi"/>
                            <w:i/>
                          </w:rPr>
                          <w:t>U</w:t>
                        </w:r>
                        <w:r w:rsidRPr="00FB5838">
                          <w:rPr>
                            <w:rFonts w:asciiTheme="minorHAnsi" w:hAnsiTheme="minorHAnsi"/>
                          </w:rPr>
                          <w:t xml:space="preserve"> (</w:t>
                        </w:r>
                        <w:r w:rsidR="00A1400D">
                          <w:rPr>
                            <w:rFonts w:asciiTheme="minorHAnsi" w:hAnsiTheme="minorHAnsi"/>
                          </w:rPr>
                          <w:t xml:space="preserve">en </w:t>
                        </w:r>
                        <w:r w:rsidRPr="00FB5838">
                          <w:rPr>
                            <w:rFonts w:asciiTheme="minorHAnsi" w:hAnsiTheme="minorHAnsi"/>
                          </w:rPr>
                          <w:t>V)</w:t>
                        </w:r>
                      </w:p>
                    </w:txbxContent>
                  </v:textbox>
                </v:shape>
                <v:shape id="Text Box 30" o:spid="_x0000_s1033" type="#_x0000_t202" style="position:absolute;left:5694;top:5267;width:4070;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" filled="f" stroked="f">
                  <v:textbox>
                    <w:txbxContent>
                      <w:p w14:paraId="3F804C19" w14:textId="21FFD7D9" w:rsidR="00F81E90" w:rsidRPr="00F57745" w:rsidRDefault="00F81E90" w:rsidP="00AF67D4">
                        <w:pPr>
                          <w:rPr>
                            <w:rFonts w:asciiTheme="minorHAnsi" w:hAnsiTheme="minorHAnsi"/>
                          </w:rPr>
                        </w:pPr>
                        <w:r w:rsidRPr="00F57745">
                          <w:rPr>
                            <w:rFonts w:asciiTheme="minorHAnsi" w:hAnsiTheme="minorHAnsi"/>
                          </w:rPr>
                          <w:t>Intensité</w:t>
                        </w:r>
                        <w:r>
                          <w:rPr>
                            <w:rFonts w:asciiTheme="minorHAnsi" w:hAnsiTheme="minorHAnsi"/>
                          </w:rPr>
                          <w:t xml:space="preserve"> du courant électrique </w:t>
                        </w:r>
                        <w:r w:rsidRPr="0038123D">
                          <w:rPr>
                            <w:rFonts w:asciiTheme="minorHAnsi" w:hAnsiTheme="minorHAnsi"/>
                            <w:i/>
                          </w:rPr>
                          <w:t>I</w:t>
                        </w:r>
                        <w:r w:rsidRPr="00F57745">
                          <w:rPr>
                            <w:rFonts w:asciiTheme="minorHAnsi" w:hAnsiTheme="minorHAnsi"/>
                          </w:rPr>
                          <w:t xml:space="preserve"> (</w:t>
                        </w:r>
                        <w:r w:rsidR="00A1400D">
                          <w:rPr>
                            <w:rFonts w:asciiTheme="minorHAnsi" w:hAnsiTheme="minorHAnsi"/>
                          </w:rPr>
                          <w:t xml:space="preserve">en </w:t>
                        </w:r>
                        <w:r w:rsidRPr="00F57745">
                          <w:rPr>
                            <w:rFonts w:asciiTheme="minorHAnsi" w:hAnsiTheme="minorHAnsi"/>
                          </w:rPr>
                          <w:t>A)</w:t>
                        </w:r>
                      </w:p>
                    </w:txbxContent>
                  </v:textbox>
                </v:shape>
                <v:group id="Group 31" o:spid="_x0000_s1034" style="position:absolute;left:5279;top:3596;width:242;height:260;rotation:685744fd" coordorigin="11026,8004" coordsize="182,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">
                  <v:shape id="AutoShape 32" o:spid="_x0000_s1035" type="#_x0000_t32" style="position:absolute;left:11125;top:8004;width:0;height:1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"/>
                  <v:shape id="AutoShape 33" o:spid="_x0000_s1036" type="#_x0000_t32" style="position:absolute;left:11026;top:8095;width:18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"/>
                </v:group>
                <v:shape id="AutoShape 34" o:spid="_x0000_s1037" type="#_x0000_t32" style="position:absolute;left:5479;top:3114;width:1111;height:5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">
                  <v:stroke startarrow="open" startarrowwidth="narrow"/>
                </v:shape>
                <v:shape id="Text Box 35" o:spid="_x0000_s1038" type="#_x0000_t202" style="position:absolute;left:6524;top:2645;width:3514;height:9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" filled="f" stroked="f">
                  <v:textbox>
                    <w:txbxContent>
                      <w:p w14:paraId="2BB694E7" w14:textId="77777777" w:rsidR="00F81E90" w:rsidRPr="00F933AF" w:rsidRDefault="00F81E90" w:rsidP="00AF67D4">
                        <w:pPr>
                          <w:rPr>
                            <w:rFonts w:asciiTheme="minorHAnsi" w:hAnsiTheme="minorHAnsi"/>
                            <w:sz w:val="20"/>
                            <w:szCs w:val="20"/>
                          </w:rPr>
                        </w:pPr>
                        <w:r w:rsidRPr="00F933AF">
                          <w:rPr>
                            <w:rFonts w:asciiTheme="minorHAnsi" w:hAnsiTheme="minorHAnsi"/>
                            <w:sz w:val="20"/>
                            <w:szCs w:val="20"/>
                          </w:rPr>
                          <w:t>Point de fonctionnement conduisant à la puissance maximale pour un éclairement donné</w:t>
                        </w:r>
                      </w:p>
                    </w:txbxContent>
                  </v:textbox>
                </v:shape>
                <w10:wrap anchorx="margin"/>
              </v:group>
            </w:pict>
          </mc:Fallback>
        </mc:AlternateContent>
      </w:r>
    </w:p>
    <w:p w14:paraId="6137D3D3" w14:textId="77777777" w:rsidR="00AF67D4" w:rsidRPr="006C53CC" w:rsidRDefault="00AF67D4"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rPr>
          <w:rFonts w:ascii="Arial" w:eastAsia="Times New Roman" w:hAnsi="Arial"/>
          <w:b/>
          <w:bdr w:val="none" w:sz="0" w:space="0" w:color="auto"/>
          <w:lang w:eastAsia="fr-FR"/>
        </w:rPr>
      </w:pPr>
    </w:p>
    <w:p w14:paraId="35C63034" w14:textId="77777777" w:rsidR="00AF67D4" w:rsidRPr="006C53CC" w:rsidRDefault="00AF67D4"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rPr>
          <w:rFonts w:ascii="Arial" w:eastAsia="Times New Roman" w:hAnsi="Arial"/>
          <w:bdr w:val="none" w:sz="0" w:space="0" w:color="auto"/>
          <w:lang w:eastAsia="fr-FR"/>
        </w:rPr>
      </w:pPr>
    </w:p>
    <w:p w14:paraId="0F33F99C" w14:textId="77777777" w:rsidR="00AF67D4" w:rsidRPr="006C53CC" w:rsidRDefault="00AF67D4"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rPr>
          <w:rFonts w:ascii="Arial" w:eastAsia="Times New Roman" w:hAnsi="Arial"/>
          <w:bdr w:val="none" w:sz="0" w:space="0" w:color="auto"/>
          <w:lang w:eastAsia="fr-FR"/>
        </w:rPr>
      </w:pPr>
    </w:p>
    <w:p w14:paraId="57FB8A6C" w14:textId="77777777" w:rsidR="00AF67D4" w:rsidRDefault="00AF67D4" w:rsidP="00FD20B3">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spacing w:line="259" w:lineRule="auto"/>
        <w:ind w:right="-11"/>
        <w:rPr>
          <w:rFonts w:asciiTheme="minorHAnsi" w:eastAsia="Times New Roman" w:hAnsiTheme="minorHAnsi"/>
          <w:color w:val="002060"/>
          <w:bdr w:val="none" w:sz="0" w:space="0" w:color="auto"/>
          <w:lang w:eastAsia="fr-FR"/>
        </w:rPr>
      </w:pPr>
      <w:r>
        <w:rPr>
          <w:rFonts w:asciiTheme="minorHAnsi" w:eastAsia="Times New Roman" w:hAnsiTheme="minorHAnsi"/>
          <w:color w:val="002060"/>
          <w:bdr w:val="none" w:sz="0" w:space="0" w:color="auto"/>
          <w:lang w:eastAsia="fr-FR"/>
        </w:rPr>
        <w:t xml:space="preserve"> </w:t>
      </w:r>
    </w:p>
    <w:p w14:paraId="67FA2647" w14:textId="77777777" w:rsidR="00AF67D4" w:rsidRDefault="00AF67D4" w:rsidP="00FD20B3">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spacing w:line="259" w:lineRule="auto"/>
        <w:ind w:right="-11"/>
        <w:rPr>
          <w:rFonts w:asciiTheme="minorHAnsi" w:eastAsia="Times New Roman" w:hAnsiTheme="minorHAnsi"/>
          <w:color w:val="002060"/>
          <w:bdr w:val="none" w:sz="0" w:space="0" w:color="auto"/>
          <w:lang w:eastAsia="fr-FR"/>
        </w:rPr>
      </w:pPr>
    </w:p>
    <w:p w14:paraId="029B51DB" w14:textId="77777777" w:rsidR="00AF67D4" w:rsidRDefault="00AF67D4" w:rsidP="00FD20B3">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spacing w:line="259" w:lineRule="auto"/>
        <w:ind w:right="-11"/>
        <w:rPr>
          <w:rFonts w:asciiTheme="minorHAnsi" w:eastAsia="Times New Roman" w:hAnsiTheme="minorHAnsi"/>
          <w:color w:val="002060"/>
          <w:bdr w:val="none" w:sz="0" w:space="0" w:color="auto"/>
          <w:lang w:eastAsia="fr-FR"/>
        </w:rPr>
      </w:pPr>
    </w:p>
    <w:p w14:paraId="1B9FECCB" w14:textId="77777777" w:rsidR="00AF67D4" w:rsidRDefault="00AF67D4" w:rsidP="00FD20B3">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spacing w:line="259" w:lineRule="auto"/>
        <w:ind w:right="-11"/>
        <w:rPr>
          <w:rFonts w:asciiTheme="minorHAnsi" w:eastAsia="Times New Roman" w:hAnsiTheme="minorHAnsi"/>
          <w:color w:val="002060"/>
          <w:bdr w:val="none" w:sz="0" w:space="0" w:color="auto"/>
          <w:lang w:eastAsia="fr-FR"/>
        </w:rPr>
      </w:pPr>
    </w:p>
    <w:p w14:paraId="614BDDFF" w14:textId="77777777" w:rsidR="00AF67D4" w:rsidRDefault="00AF67D4" w:rsidP="00FD20B3">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spacing w:line="259" w:lineRule="auto"/>
        <w:ind w:right="-11"/>
        <w:rPr>
          <w:rFonts w:asciiTheme="minorHAnsi" w:eastAsia="Times New Roman" w:hAnsiTheme="minorHAnsi"/>
          <w:color w:val="002060"/>
          <w:bdr w:val="none" w:sz="0" w:space="0" w:color="auto"/>
          <w:lang w:eastAsia="fr-FR"/>
        </w:rPr>
      </w:pPr>
    </w:p>
    <w:p w14:paraId="36905D99" w14:textId="77777777" w:rsidR="00AF67D4" w:rsidRDefault="00AF67D4" w:rsidP="00FD20B3">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spacing w:line="259" w:lineRule="auto"/>
        <w:ind w:right="-11"/>
        <w:rPr>
          <w:rFonts w:asciiTheme="minorHAnsi" w:eastAsia="Times New Roman" w:hAnsiTheme="minorHAnsi"/>
          <w:color w:val="002060"/>
          <w:bdr w:val="none" w:sz="0" w:space="0" w:color="auto"/>
          <w:lang w:eastAsia="fr-FR"/>
        </w:rPr>
      </w:pPr>
    </w:p>
    <w:p w14:paraId="5B6387E1" w14:textId="77777777" w:rsidR="00AF67D4" w:rsidRDefault="00AF67D4" w:rsidP="00FD20B3">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spacing w:line="259" w:lineRule="auto"/>
        <w:ind w:right="-11"/>
        <w:rPr>
          <w:rFonts w:asciiTheme="minorHAnsi" w:eastAsia="Times New Roman" w:hAnsiTheme="minorHAnsi"/>
          <w:color w:val="002060"/>
          <w:bdr w:val="none" w:sz="0" w:space="0" w:color="auto"/>
          <w:lang w:eastAsia="fr-FR"/>
        </w:rPr>
      </w:pPr>
    </w:p>
    <w:p w14:paraId="009837D9" w14:textId="1B372852" w:rsidR="009C0B61" w:rsidRDefault="009C0B61"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rPr>
          <w:rFonts w:ascii="Arial" w:eastAsia="Times New Roman" w:hAnsi="Arial"/>
          <w:b/>
          <w:u w:val="single"/>
          <w:bdr w:val="none" w:sz="0" w:space="0" w:color="auto"/>
        </w:rPr>
      </w:pPr>
    </w:p>
    <w:p w14:paraId="2E129BAB" w14:textId="3A41648B" w:rsidR="00401B87" w:rsidRDefault="00401B87"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rPr>
          <w:rFonts w:ascii="Arial" w:eastAsia="Times New Roman" w:hAnsi="Arial"/>
          <w:b/>
          <w:u w:val="single"/>
          <w:bdr w:val="none" w:sz="0" w:space="0" w:color="auto"/>
        </w:rPr>
      </w:pPr>
    </w:p>
    <w:p w14:paraId="79BAFFB6" w14:textId="0DF9593E" w:rsidR="00401B87" w:rsidRDefault="00401B87"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rPr>
          <w:rFonts w:ascii="Arial" w:eastAsia="Times New Roman" w:hAnsi="Arial"/>
          <w:b/>
          <w:u w:val="single"/>
          <w:bdr w:val="none" w:sz="0" w:space="0" w:color="auto"/>
        </w:rPr>
      </w:pPr>
    </w:p>
    <w:p w14:paraId="31E1498F" w14:textId="076E507C" w:rsidR="00401B87" w:rsidRDefault="00401B87"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rPr>
          <w:rFonts w:ascii="Arial" w:eastAsia="Times New Roman" w:hAnsi="Arial"/>
          <w:b/>
          <w:u w:val="single"/>
          <w:bdr w:val="none" w:sz="0" w:space="0" w:color="auto"/>
        </w:rPr>
      </w:pPr>
    </w:p>
    <w:p w14:paraId="2E1252AE" w14:textId="785FB9A7" w:rsidR="00401B87" w:rsidRDefault="00401B87"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rPr>
          <w:rFonts w:ascii="Arial" w:eastAsia="Times New Roman" w:hAnsi="Arial"/>
          <w:b/>
          <w:u w:val="single"/>
          <w:bdr w:val="none" w:sz="0" w:space="0" w:color="auto"/>
        </w:rPr>
      </w:pPr>
    </w:p>
    <w:p w14:paraId="14609FA7" w14:textId="1C2989CD" w:rsidR="004826EB" w:rsidRPr="00E7403A" w:rsidRDefault="00AF67D4"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rPr>
          <w:rFonts w:ascii="Arial" w:eastAsia="Times New Roman" w:hAnsi="Arial"/>
          <w:bdr w:val="none" w:sz="0" w:space="0" w:color="auto"/>
        </w:rPr>
      </w:pPr>
      <w:r w:rsidRPr="00E7403A">
        <w:rPr>
          <w:rFonts w:ascii="Arial" w:eastAsia="Times New Roman" w:hAnsi="Arial"/>
          <w:u w:val="single"/>
          <w:bdr w:val="none" w:sz="0" w:space="0" w:color="auto"/>
        </w:rPr>
        <w:t>Donnée</w:t>
      </w:r>
      <w:r w:rsidR="004826EB" w:rsidRPr="00E7403A">
        <w:rPr>
          <w:rFonts w:ascii="Arial" w:eastAsia="Times New Roman" w:hAnsi="Arial"/>
          <w:u w:val="single"/>
          <w:bdr w:val="none" w:sz="0" w:space="0" w:color="auto"/>
        </w:rPr>
        <w:t>s</w:t>
      </w:r>
      <w:r w:rsidRPr="00E7403A">
        <w:rPr>
          <w:rFonts w:ascii="Arial" w:eastAsia="Times New Roman" w:hAnsi="Arial"/>
          <w:bdr w:val="none" w:sz="0" w:space="0" w:color="auto"/>
        </w:rPr>
        <w:t xml:space="preserve"> : </w:t>
      </w:r>
    </w:p>
    <w:p w14:paraId="59D98622" w14:textId="77777777" w:rsidR="00AF67D4" w:rsidRDefault="00AF67D4"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rPr>
          <w:rFonts w:ascii="Arial" w:eastAsia="Times New Roman" w:hAnsi="Arial"/>
          <w:bdr w:val="none" w:sz="0" w:space="0" w:color="auto"/>
        </w:rPr>
      </w:pPr>
      <w:r w:rsidRPr="006C53CC">
        <w:rPr>
          <w:rFonts w:ascii="Arial" w:eastAsia="Times New Roman" w:hAnsi="Arial"/>
          <w:bdr w:val="none" w:sz="0" w:space="0" w:color="auto"/>
        </w:rPr>
        <w:t>Symboles de composants électriques</w:t>
      </w:r>
    </w:p>
    <w:p w14:paraId="08FBB699" w14:textId="77777777" w:rsidR="00AF67D4" w:rsidRPr="006C53CC" w:rsidRDefault="00AF67D4"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rPr>
          <w:rFonts w:ascii="Arial" w:eastAsia="Times New Roman" w:hAnsi="Arial"/>
          <w:u w:val="single"/>
          <w:bdr w:val="none" w:sz="0" w:space="0" w:color="auto"/>
        </w:rPr>
      </w:pPr>
    </w:p>
    <w:tbl>
      <w:tblPr>
        <w:tblStyle w:val="Grilledutableau"/>
        <w:tblW w:w="0" w:type="auto"/>
        <w:tblLook w:val="04A0" w:firstRow="1" w:lastRow="0" w:firstColumn="1" w:lastColumn="0" w:noHBand="0" w:noVBand="1"/>
      </w:tblPr>
      <w:tblGrid>
        <w:gridCol w:w="4040"/>
        <w:gridCol w:w="4040"/>
      </w:tblGrid>
      <w:tr w:rsidR="00AF67D4" w:rsidRPr="006C53CC" w14:paraId="46C2512F" w14:textId="77777777" w:rsidTr="00AF67D4">
        <w:tc>
          <w:tcPr>
            <w:tcW w:w="4040" w:type="dxa"/>
          </w:tcPr>
          <w:p w14:paraId="3B98C2CE" w14:textId="77777777" w:rsidR="00AF67D4" w:rsidRPr="006C53CC" w:rsidRDefault="00AF67D4"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jc w:val="center"/>
              <w:rPr>
                <w:rFonts w:asciiTheme="minorHAnsi" w:eastAsia="Times New Roman" w:hAnsiTheme="minorHAnsi"/>
                <w:bdr w:val="none" w:sz="0" w:space="0" w:color="auto"/>
              </w:rPr>
            </w:pPr>
            <w:r w:rsidRPr="006C53CC">
              <w:rPr>
                <w:rFonts w:asciiTheme="minorHAnsi" w:eastAsia="Times New Roman" w:hAnsiTheme="minorHAnsi"/>
                <w:bdr w:val="none" w:sz="0" w:space="0" w:color="auto"/>
              </w:rPr>
              <w:t>Nom</w:t>
            </w:r>
          </w:p>
        </w:tc>
        <w:tc>
          <w:tcPr>
            <w:tcW w:w="4040" w:type="dxa"/>
          </w:tcPr>
          <w:p w14:paraId="6E762DA7" w14:textId="77777777" w:rsidR="00AF67D4" w:rsidRPr="006C53CC" w:rsidRDefault="00AF67D4"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jc w:val="center"/>
              <w:rPr>
                <w:rFonts w:asciiTheme="minorHAnsi" w:eastAsia="Times New Roman" w:hAnsiTheme="minorHAnsi"/>
                <w:bdr w:val="none" w:sz="0" w:space="0" w:color="auto"/>
              </w:rPr>
            </w:pPr>
            <w:r w:rsidRPr="006C53CC">
              <w:rPr>
                <w:rFonts w:asciiTheme="minorHAnsi" w:eastAsia="Times New Roman" w:hAnsiTheme="minorHAnsi"/>
                <w:bdr w:val="none" w:sz="0" w:space="0" w:color="auto"/>
              </w:rPr>
              <w:t>Symbole</w:t>
            </w:r>
          </w:p>
        </w:tc>
      </w:tr>
      <w:tr w:rsidR="00AF67D4" w:rsidRPr="006C53CC" w14:paraId="7E9E1828" w14:textId="77777777" w:rsidTr="00AF67D4">
        <w:trPr>
          <w:trHeight w:val="1210"/>
        </w:trPr>
        <w:tc>
          <w:tcPr>
            <w:tcW w:w="4040" w:type="dxa"/>
            <w:vAlign w:val="center"/>
          </w:tcPr>
          <w:p w14:paraId="27B1591C" w14:textId="77777777" w:rsidR="00AF67D4" w:rsidRPr="006C53CC" w:rsidRDefault="00AF67D4"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jc w:val="center"/>
              <w:rPr>
                <w:rFonts w:asciiTheme="minorHAnsi" w:eastAsia="Times New Roman" w:hAnsiTheme="minorHAnsi"/>
                <w:bdr w:val="none" w:sz="0" w:space="0" w:color="auto"/>
              </w:rPr>
            </w:pPr>
          </w:p>
          <w:p w14:paraId="59B44343" w14:textId="77777777" w:rsidR="00AF67D4" w:rsidRPr="006C53CC" w:rsidRDefault="00AF67D4"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jc w:val="center"/>
              <w:rPr>
                <w:rFonts w:asciiTheme="minorHAnsi" w:eastAsia="Times New Roman" w:hAnsiTheme="minorHAnsi"/>
                <w:bdr w:val="none" w:sz="0" w:space="0" w:color="auto"/>
              </w:rPr>
            </w:pPr>
            <w:r w:rsidRPr="006C53CC">
              <w:rPr>
                <w:rFonts w:asciiTheme="minorHAnsi" w:eastAsia="Times New Roman" w:hAnsiTheme="minorHAnsi"/>
                <w:bdr w:val="none" w:sz="0" w:space="0" w:color="auto"/>
              </w:rPr>
              <w:t>Panneau photovoltaïque</w:t>
            </w:r>
          </w:p>
          <w:p w14:paraId="7385551A" w14:textId="77777777" w:rsidR="00AF67D4" w:rsidRPr="006C53CC" w:rsidRDefault="00AF67D4"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jc w:val="center"/>
              <w:rPr>
                <w:rFonts w:asciiTheme="minorHAnsi" w:eastAsia="Times New Roman" w:hAnsiTheme="minorHAnsi"/>
                <w:bdr w:val="none" w:sz="0" w:space="0" w:color="auto"/>
              </w:rPr>
            </w:pPr>
          </w:p>
        </w:tc>
        <w:tc>
          <w:tcPr>
            <w:tcW w:w="4040" w:type="dxa"/>
          </w:tcPr>
          <w:p w14:paraId="5D1EB8A2" w14:textId="77777777" w:rsidR="00AF67D4" w:rsidRPr="006C53CC" w:rsidRDefault="00AF67D4"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jc w:val="center"/>
              <w:rPr>
                <w:rFonts w:asciiTheme="minorHAnsi" w:eastAsia="Times New Roman" w:hAnsiTheme="minorHAnsi"/>
                <w:bdr w:val="none" w:sz="0" w:space="0" w:color="auto"/>
              </w:rPr>
            </w:pPr>
            <w:r w:rsidRPr="006C53CC">
              <w:rPr>
                <w:rFonts w:ascii="Arial" w:eastAsia="Times New Roman" w:hAnsi="Arial"/>
                <w:noProof/>
                <w:bdr w:val="none" w:sz="0" w:space="0" w:color="auto"/>
                <w:lang w:eastAsia="fr-FR"/>
              </w:rPr>
              <mc:AlternateContent>
                <mc:Choice Requires="wpg">
                  <w:drawing>
                    <wp:anchor distT="0" distB="0" distL="114300" distR="114300" simplePos="0" relativeHeight="251672576" behindDoc="0" locked="0" layoutInCell="1" allowOverlap="1" wp14:anchorId="25CC8464" wp14:editId="31FFB916">
                      <wp:simplePos x="0" y="0"/>
                      <wp:positionH relativeFrom="column">
                        <wp:posOffset>389941</wp:posOffset>
                      </wp:positionH>
                      <wp:positionV relativeFrom="paragraph">
                        <wp:posOffset>58115</wp:posOffset>
                      </wp:positionV>
                      <wp:extent cx="1482090" cy="1308357"/>
                      <wp:effectExtent l="0" t="0" r="41910" b="6350"/>
                      <wp:wrapNone/>
                      <wp:docPr id="24"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2090" cy="1308357"/>
                                <a:chOff x="6893" y="14328"/>
                                <a:chExt cx="1884" cy="1962"/>
                              </a:xfrm>
                            </wpg:grpSpPr>
                            <wpg:grpSp>
                              <wpg:cNvPr id="25" name="Group 172"/>
                              <wpg:cNvGrpSpPr>
                                <a:grpSpLocks/>
                              </wpg:cNvGrpSpPr>
                              <wpg:grpSpPr bwMode="auto">
                                <a:xfrm>
                                  <a:off x="7229" y="14328"/>
                                  <a:ext cx="1198" cy="857"/>
                                  <a:chOff x="7229" y="14328"/>
                                  <a:chExt cx="1198" cy="857"/>
                                </a:xfrm>
                              </wpg:grpSpPr>
                              <wps:wsp>
                                <wps:cNvPr id="26" name="AutoShape 89"/>
                                <wps:cNvCnPr>
                                  <a:cxnSpLocks noChangeShapeType="1"/>
                                </wps:cNvCnPr>
                                <wps:spPr bwMode="auto">
                                  <a:xfrm>
                                    <a:off x="7917" y="14373"/>
                                    <a:ext cx="1" cy="737"/>
                                  </a:xfrm>
                                  <a:prstGeom prst="straightConnector1">
                                    <a:avLst/>
                                  </a:prstGeom>
                                  <a:noFill/>
                                  <a:ln w="9525">
                                    <a:solidFill>
                                      <a:srgbClr val="000000"/>
                                    </a:solidFill>
                                    <a:round/>
                                    <a:headEnd/>
                                    <a:tailEnd/>
                                  </a:ln>
                                </wps:spPr>
                                <wps:bodyPr/>
                              </wps:wsp>
                              <wps:wsp>
                                <wps:cNvPr id="27" name="AutoShape 90"/>
                                <wps:cNvCnPr>
                                  <a:cxnSpLocks noChangeShapeType="1"/>
                                </wps:cNvCnPr>
                                <wps:spPr bwMode="auto">
                                  <a:xfrm>
                                    <a:off x="7808" y="14588"/>
                                    <a:ext cx="0" cy="283"/>
                                  </a:xfrm>
                                  <a:prstGeom prst="straightConnector1">
                                    <a:avLst/>
                                  </a:prstGeom>
                                  <a:noFill/>
                                  <a:ln w="9525">
                                    <a:solidFill>
                                      <a:srgbClr val="000000"/>
                                    </a:solidFill>
                                    <a:round/>
                                    <a:headEnd/>
                                    <a:tailEnd/>
                                  </a:ln>
                                </wps:spPr>
                                <wps:bodyPr/>
                              </wps:wsp>
                              <wps:wsp>
                                <wps:cNvPr id="28" name="AutoShape 91"/>
                                <wps:cNvCnPr>
                                  <a:cxnSpLocks noChangeShapeType="1"/>
                                </wps:cNvCnPr>
                                <wps:spPr bwMode="auto">
                                  <a:xfrm>
                                    <a:off x="7917" y="14737"/>
                                    <a:ext cx="510" cy="0"/>
                                  </a:xfrm>
                                  <a:prstGeom prst="straightConnector1">
                                    <a:avLst/>
                                  </a:prstGeom>
                                  <a:noFill/>
                                  <a:ln w="9525">
                                    <a:solidFill>
                                      <a:srgbClr val="000000"/>
                                    </a:solidFill>
                                    <a:round/>
                                    <a:headEnd/>
                                    <a:tailEnd/>
                                  </a:ln>
                                </wps:spPr>
                                <wps:bodyPr/>
                              </wps:wsp>
                              <wps:wsp>
                                <wps:cNvPr id="29" name="AutoShape 92"/>
                                <wps:cNvCnPr>
                                  <a:cxnSpLocks noChangeShapeType="1"/>
                                </wps:cNvCnPr>
                                <wps:spPr bwMode="auto">
                                  <a:xfrm>
                                    <a:off x="7296" y="14739"/>
                                    <a:ext cx="510" cy="0"/>
                                  </a:xfrm>
                                  <a:prstGeom prst="straightConnector1">
                                    <a:avLst/>
                                  </a:prstGeom>
                                  <a:noFill/>
                                  <a:ln w="9525">
                                    <a:solidFill>
                                      <a:srgbClr val="000000"/>
                                    </a:solidFill>
                                    <a:round/>
                                    <a:headEnd/>
                                    <a:tailEnd/>
                                  </a:ln>
                                </wps:spPr>
                                <wps:bodyPr/>
                              </wps:wsp>
                              <wps:wsp>
                                <wps:cNvPr id="30" name="Rectangle 93"/>
                                <wps:cNvSpPr>
                                  <a:spLocks noChangeArrowheads="1"/>
                                </wps:cNvSpPr>
                                <wps:spPr bwMode="auto">
                                  <a:xfrm>
                                    <a:off x="7595" y="14328"/>
                                    <a:ext cx="612" cy="857"/>
                                  </a:xfrm>
                                  <a:prstGeom prst="rect">
                                    <a:avLst/>
                                  </a:prstGeom>
                                  <a:noFill/>
                                  <a:ln w="9525">
                                    <a:solidFill>
                                      <a:srgbClr val="000000"/>
                                    </a:solidFill>
                                    <a:miter lim="800000"/>
                                    <a:headEnd/>
                                    <a:tailEnd/>
                                  </a:ln>
                                </wps:spPr>
                                <wps:bodyPr rot="0" vert="horz" wrap="square" lIns="91440" tIns="45720" rIns="91440" bIns="45720" anchor="t" anchorCtr="0" upright="1">
                                  <a:noAutofit/>
                                </wps:bodyPr>
                              </wps:wsp>
                              <wps:wsp>
                                <wps:cNvPr id="40" name="AutoShape 94"/>
                                <wps:cNvCnPr>
                                  <a:cxnSpLocks noChangeShapeType="1"/>
                                </wps:cNvCnPr>
                                <wps:spPr bwMode="auto">
                                  <a:xfrm>
                                    <a:off x="7296" y="14356"/>
                                    <a:ext cx="245" cy="136"/>
                                  </a:xfrm>
                                  <a:prstGeom prst="straightConnector1">
                                    <a:avLst/>
                                  </a:prstGeom>
                                  <a:noFill/>
                                  <a:ln w="9525">
                                    <a:solidFill>
                                      <a:srgbClr val="000000"/>
                                    </a:solidFill>
                                    <a:round/>
                                    <a:headEnd/>
                                    <a:tailEnd type="arrow" w="sm" len="med"/>
                                  </a:ln>
                                </wps:spPr>
                                <wps:bodyPr/>
                              </wps:wsp>
                              <wps:wsp>
                                <wps:cNvPr id="41" name="AutoShape 95"/>
                                <wps:cNvCnPr>
                                  <a:cxnSpLocks noChangeShapeType="1"/>
                                </wps:cNvCnPr>
                                <wps:spPr bwMode="auto">
                                  <a:xfrm>
                                    <a:off x="7229" y="14492"/>
                                    <a:ext cx="268" cy="154"/>
                                  </a:xfrm>
                                  <a:prstGeom prst="straightConnector1">
                                    <a:avLst/>
                                  </a:prstGeom>
                                  <a:noFill/>
                                  <a:ln w="9525">
                                    <a:solidFill>
                                      <a:srgbClr val="000000"/>
                                    </a:solidFill>
                                    <a:round/>
                                    <a:headEnd/>
                                    <a:tailEnd type="arrow" w="sm" len="med"/>
                                  </a:ln>
                                </wps:spPr>
                                <wps:bodyPr/>
                              </wps:wsp>
                            </wpg:grpSp>
                            <wpg:grpSp>
                              <wpg:cNvPr id="42" name="Group 185"/>
                              <wpg:cNvGrpSpPr>
                                <a:grpSpLocks/>
                              </wpg:cNvGrpSpPr>
                              <wpg:grpSpPr bwMode="auto">
                                <a:xfrm>
                                  <a:off x="6893" y="15470"/>
                                  <a:ext cx="1884" cy="820"/>
                                  <a:chOff x="6893" y="15470"/>
                                  <a:chExt cx="1884" cy="820"/>
                                </a:xfrm>
                              </wpg:grpSpPr>
                              <wps:wsp>
                                <wps:cNvPr id="43" name="Rectangle 83"/>
                                <wps:cNvSpPr>
                                  <a:spLocks noChangeArrowheads="1"/>
                                </wps:cNvSpPr>
                                <wps:spPr bwMode="auto">
                                  <a:xfrm>
                                    <a:off x="7408" y="15641"/>
                                    <a:ext cx="859" cy="257"/>
                                  </a:xfrm>
                                  <a:prstGeom prst="rect">
                                    <a:avLst/>
                                  </a:prstGeom>
                                  <a:noFill/>
                                  <a:ln w="9525">
                                    <a:solidFill>
                                      <a:srgbClr val="000000"/>
                                    </a:solidFill>
                                    <a:miter lim="800000"/>
                                    <a:headEnd/>
                                    <a:tailEnd/>
                                  </a:ln>
                                </wps:spPr>
                                <wps:bodyPr rot="0" vert="horz" wrap="square" lIns="91440" tIns="45720" rIns="91440" bIns="45720" anchor="t" anchorCtr="0" upright="1">
                                  <a:noAutofit/>
                                </wps:bodyPr>
                              </wps:wsp>
                              <wps:wsp>
                                <wps:cNvPr id="44" name="AutoShape 84"/>
                                <wps:cNvCnPr>
                                  <a:cxnSpLocks noChangeShapeType="1"/>
                                </wps:cNvCnPr>
                                <wps:spPr bwMode="auto">
                                  <a:xfrm flipV="1">
                                    <a:off x="7541" y="15470"/>
                                    <a:ext cx="599" cy="564"/>
                                  </a:xfrm>
                                  <a:prstGeom prst="straightConnector1">
                                    <a:avLst/>
                                  </a:prstGeom>
                                  <a:noFill/>
                                  <a:ln w="9525">
                                    <a:solidFill>
                                      <a:srgbClr val="000000"/>
                                    </a:solidFill>
                                    <a:round/>
                                    <a:headEnd/>
                                    <a:tailEnd type="arrow" w="sm" len="med"/>
                                  </a:ln>
                                </wps:spPr>
                                <wps:bodyPr/>
                              </wps:wsp>
                              <wps:wsp>
                                <wps:cNvPr id="45" name="AutoShape 85"/>
                                <wps:cNvCnPr>
                                  <a:cxnSpLocks noChangeShapeType="1"/>
                                </wps:cNvCnPr>
                                <wps:spPr bwMode="auto">
                                  <a:xfrm>
                                    <a:off x="8267" y="15716"/>
                                    <a:ext cx="510" cy="0"/>
                                  </a:xfrm>
                                  <a:prstGeom prst="straightConnector1">
                                    <a:avLst/>
                                  </a:prstGeom>
                                  <a:noFill/>
                                  <a:ln w="9525">
                                    <a:solidFill>
                                      <a:srgbClr val="000000"/>
                                    </a:solidFill>
                                    <a:round/>
                                    <a:headEnd/>
                                    <a:tailEnd/>
                                  </a:ln>
                                </wps:spPr>
                                <wps:bodyPr/>
                              </wps:wsp>
                              <wps:wsp>
                                <wps:cNvPr id="46" name="AutoShape 86"/>
                                <wps:cNvCnPr>
                                  <a:cxnSpLocks noChangeShapeType="1"/>
                                </wps:cNvCnPr>
                                <wps:spPr bwMode="auto">
                                  <a:xfrm>
                                    <a:off x="6893" y="15716"/>
                                    <a:ext cx="510" cy="0"/>
                                  </a:xfrm>
                                  <a:prstGeom prst="straightConnector1">
                                    <a:avLst/>
                                  </a:prstGeom>
                                  <a:noFill/>
                                  <a:ln w="9525">
                                    <a:solidFill>
                                      <a:srgbClr val="000000"/>
                                    </a:solidFill>
                                    <a:round/>
                                    <a:headEnd/>
                                    <a:tailEnd/>
                                  </a:ln>
                                </wps:spPr>
                                <wps:bodyPr/>
                              </wps:wsp>
                              <wps:wsp>
                                <wps:cNvPr id="47" name="Text Box 87"/>
                                <wps:cNvSpPr txBox="1">
                                  <a:spLocks noChangeArrowheads="1"/>
                                </wps:cNvSpPr>
                                <wps:spPr bwMode="auto">
                                  <a:xfrm>
                                    <a:off x="7606" y="15821"/>
                                    <a:ext cx="417" cy="469"/>
                                  </a:xfrm>
                                  <a:prstGeom prst="rect">
                                    <a:avLst/>
                                  </a:prstGeom>
                                  <a:noFill/>
                                  <a:ln>
                                    <a:noFill/>
                                  </a:ln>
                                </wps:spPr>
                                <wps:txbx>
                                  <w:txbxContent>
                                    <w:p w14:paraId="0F997FB2" w14:textId="77777777" w:rsidR="00F81E90" w:rsidRPr="00CE289A" w:rsidRDefault="00F81E90" w:rsidP="00AF67D4">
                                      <w:pPr>
                                        <w:rPr>
                                          <w:rFonts w:asciiTheme="minorHAnsi" w:hAnsiTheme="minorHAnsi"/>
                                        </w:rPr>
                                      </w:pPr>
                                      <w:r w:rsidRPr="00CE289A">
                                        <w:rPr>
                                          <w:rFonts w:asciiTheme="minorHAnsi" w:hAnsiTheme="minorHAnsi"/>
                                        </w:rPr>
                                        <w:t>R</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5CC8464" id="Group 186" o:spid="_x0000_s1039" style="position:absolute;left:0;text-align:left;margin-left:30.7pt;margin-top:4.6pt;width:116.7pt;height:103pt;z-index:251672576" coordorigin="6893,14328" coordsize="1884,1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">
                      <v:group id="Group 172" o:spid="_x0000_s1040" style="position:absolute;left:7229;top:14328;width:1198;height:857" coordorigin="7229,14328" coordsize="1198,8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AutoShape 89" o:spid="_x0000_s1041" type="#_x0000_t32" style="position:absolute;left:7917;top:14373;width:1;height:7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"/>
                        <v:shape id="AutoShape 90" o:spid="_x0000_s1042" type="#_x0000_t32" style="position:absolute;left:7808;top:14588;width:0;height:2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"/>
                        <v:shape id="AutoShape 91" o:spid="_x0000_s1043" type="#_x0000_t32" style="position:absolute;left:7917;top:14737;width:51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"/>
                        <v:shape id="AutoShape 92" o:spid="_x0000_s1044" type="#_x0000_t32" style="position:absolute;left:7296;top:14739;width:51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"/>
                        <v:rect id="Rectangle 93" o:spid="_x0000_s1045" style="position:absolute;left:7595;top:14328;width:612;height: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" filled="f"/>
                        <v:shape id="AutoShape 94" o:spid="_x0000_s1046" type="#_x0000_t32" style="position:absolute;left:7296;top:14356;width:245;height:1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">
                          <v:stroke endarrow="open" endarrowwidth="narrow"/>
                        </v:shape>
                        <v:shape id="AutoShape 95" o:spid="_x0000_s1047" type="#_x0000_t32" style="position:absolute;left:7229;top:14492;width:268;height:1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">
                          <v:stroke endarrow="open" endarrowwidth="narrow"/>
                        </v:shape>
                      </v:group>
                      <v:group id="Group 185" o:spid="_x0000_s1048" style="position:absolute;left:6893;top:15470;width:1884;height:820" coordorigin="6893,15470" coordsize="1884,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83" o:spid="_x0000_s1049" style="position:absolute;left:7408;top:15641;width:859;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" filled="f"/>
                        <v:shape id="AutoShape 84" o:spid="_x0000_s1050" type="#_x0000_t32" style="position:absolute;left:7541;top:15470;width:599;height:56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">
                          <v:stroke endarrow="open" endarrowwidth="narrow"/>
                        </v:shape>
                        <v:shape id="AutoShape 85" o:spid="_x0000_s1051" type="#_x0000_t32" style="position:absolute;left:8267;top:15716;width:51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"/>
                        <v:shape id="AutoShape 86" o:spid="_x0000_s1052" type="#_x0000_t32" style="position:absolute;left:6893;top:15716;width:51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"/>
                        <v:shape id="Text Box 87" o:spid="_x0000_s1053" type="#_x0000_t202" style="position:absolute;left:7606;top:15821;width:417;height: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" filled="f" stroked="f">
                          <v:textbox>
                            <w:txbxContent>
                              <w:p w14:paraId="0F997FB2" w14:textId="77777777" w:rsidR="00F81E90" w:rsidRPr="00CE289A" w:rsidRDefault="00F81E90" w:rsidP="00AF67D4">
                                <w:pPr>
                                  <w:rPr>
                                    <w:rFonts w:asciiTheme="minorHAnsi" w:hAnsiTheme="minorHAnsi"/>
                                  </w:rPr>
                                </w:pPr>
                                <w:r w:rsidRPr="00CE289A">
                                  <w:rPr>
                                    <w:rFonts w:asciiTheme="minorHAnsi" w:hAnsiTheme="minorHAnsi"/>
                                  </w:rPr>
                                  <w:t>R</w:t>
                                </w:r>
                              </w:p>
                            </w:txbxContent>
                          </v:textbox>
                        </v:shape>
                      </v:group>
                    </v:group>
                  </w:pict>
                </mc:Fallback>
              </mc:AlternateContent>
            </w:r>
          </w:p>
        </w:tc>
      </w:tr>
      <w:tr w:rsidR="00AF67D4" w:rsidRPr="006C53CC" w14:paraId="68A9B3F5" w14:textId="77777777" w:rsidTr="00AF67D4">
        <w:trPr>
          <w:trHeight w:val="954"/>
        </w:trPr>
        <w:tc>
          <w:tcPr>
            <w:tcW w:w="4040" w:type="dxa"/>
            <w:vAlign w:val="center"/>
          </w:tcPr>
          <w:p w14:paraId="1211B9A9" w14:textId="77777777" w:rsidR="00AF67D4" w:rsidRPr="006C53CC" w:rsidRDefault="00AF67D4"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jc w:val="center"/>
              <w:rPr>
                <w:rFonts w:asciiTheme="minorHAnsi" w:eastAsia="Times New Roman" w:hAnsiTheme="minorHAnsi"/>
                <w:bdr w:val="none" w:sz="0" w:space="0" w:color="auto"/>
              </w:rPr>
            </w:pPr>
            <w:r w:rsidRPr="006C53CC">
              <w:rPr>
                <w:rFonts w:asciiTheme="minorHAnsi" w:eastAsia="Times New Roman" w:hAnsiTheme="minorHAnsi"/>
                <w:bdr w:val="none" w:sz="0" w:space="0" w:color="auto"/>
              </w:rPr>
              <w:t>Résistance variable</w:t>
            </w:r>
          </w:p>
        </w:tc>
        <w:tc>
          <w:tcPr>
            <w:tcW w:w="4040" w:type="dxa"/>
          </w:tcPr>
          <w:p w14:paraId="4D0C3713" w14:textId="77777777" w:rsidR="00AF67D4" w:rsidRPr="006C53CC" w:rsidRDefault="00AF67D4"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jc w:val="center"/>
              <w:rPr>
                <w:rFonts w:asciiTheme="minorHAnsi" w:eastAsia="Times New Roman" w:hAnsiTheme="minorHAnsi"/>
                <w:bdr w:val="none" w:sz="0" w:space="0" w:color="auto"/>
              </w:rPr>
            </w:pPr>
          </w:p>
        </w:tc>
      </w:tr>
    </w:tbl>
    <w:p w14:paraId="5169B8F6" w14:textId="77777777" w:rsidR="00AF67D4" w:rsidRDefault="00AF67D4" w:rsidP="00FD20B3">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ind w:right="-11"/>
        <w:jc w:val="both"/>
        <w:rPr>
          <w:rFonts w:ascii="Arial" w:eastAsia="Times New Roman" w:hAnsi="Arial"/>
          <w:bdr w:val="none" w:sz="0" w:space="0" w:color="auto"/>
          <w:lang w:eastAsia="fr-FR"/>
        </w:rPr>
        <w:sectPr w:rsidR="00AF67D4" w:rsidSect="00AF67D4">
          <w:type w:val="continuous"/>
          <w:pgSz w:w="11900" w:h="16840"/>
          <w:pgMar w:top="720" w:right="985" w:bottom="720" w:left="1276" w:header="709" w:footer="850" w:gutter="0"/>
          <w:cols w:space="720"/>
          <w:docGrid w:linePitch="326"/>
        </w:sectPr>
      </w:pPr>
    </w:p>
    <w:p w14:paraId="012DB8DC" w14:textId="77777777" w:rsidR="009C0B61" w:rsidRPr="009C0B61" w:rsidRDefault="009C0B61" w:rsidP="00AF67D4">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2127"/>
          <w:tab w:val="left" w:pos="9072"/>
        </w:tabs>
        <w:suppressAutoHyphens/>
        <w:spacing w:after="5"/>
        <w:ind w:left="0" w:right="-11" w:firstLine="0"/>
        <w:contextualSpacing/>
        <w:jc w:val="both"/>
        <w:rPr>
          <w:rFonts w:ascii="Arial" w:eastAsia="Arial" w:hAnsi="Arial" w:cs="Arial"/>
          <w:i/>
          <w:color w:val="000000"/>
          <w:bdr w:val="none" w:sz="0" w:space="0" w:color="auto"/>
          <w:lang w:eastAsia="fr-FR"/>
        </w:rPr>
      </w:pPr>
      <w:r>
        <w:rPr>
          <w:rFonts w:ascii="Arial" w:eastAsia="Arial" w:hAnsi="Arial" w:cs="Arial"/>
          <w:color w:val="000000"/>
          <w:bdr w:val="none" w:sz="0" w:space="0" w:color="auto"/>
          <w:lang w:eastAsia="fr-FR"/>
        </w:rPr>
        <w:t>Les panneaux photovoltaïques sont des convertisseurs d’énergie. Expliciter cette propriété dans le cas de ces dispositifs. On pourra s’appuyer sur un schéma.</w:t>
      </w:r>
    </w:p>
    <w:p w14:paraId="34409C7F" w14:textId="13E988B1" w:rsidR="009C0B61" w:rsidRPr="009C0B61" w:rsidRDefault="009C0B61" w:rsidP="009C0B61">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2127"/>
          <w:tab w:val="left" w:pos="9072"/>
        </w:tabs>
        <w:suppressAutoHyphens/>
        <w:spacing w:after="5"/>
        <w:ind w:right="-11"/>
        <w:contextualSpacing/>
        <w:jc w:val="both"/>
        <w:rPr>
          <w:rFonts w:ascii="Arial" w:eastAsia="Arial" w:hAnsi="Arial" w:cs="Arial"/>
          <w:i/>
          <w:color w:val="000000"/>
          <w:bdr w:val="none" w:sz="0" w:space="0" w:color="auto"/>
          <w:lang w:eastAsia="fr-FR"/>
        </w:rPr>
      </w:pPr>
      <w:r>
        <w:rPr>
          <w:rFonts w:ascii="Arial" w:eastAsia="Arial" w:hAnsi="Arial" w:cs="Arial"/>
          <w:color w:val="000000"/>
          <w:bdr w:val="none" w:sz="0" w:space="0" w:color="auto"/>
          <w:lang w:eastAsia="fr-FR"/>
        </w:rPr>
        <w:tab/>
      </w:r>
    </w:p>
    <w:p w14:paraId="6F8E209B" w14:textId="62781814" w:rsidR="006C53CC" w:rsidRPr="006C53CC" w:rsidRDefault="006C53CC" w:rsidP="00AF67D4">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2127"/>
          <w:tab w:val="left" w:pos="9072"/>
        </w:tabs>
        <w:suppressAutoHyphens/>
        <w:spacing w:after="5"/>
        <w:ind w:left="0" w:right="-11" w:firstLine="0"/>
        <w:contextualSpacing/>
        <w:jc w:val="both"/>
        <w:rPr>
          <w:rFonts w:ascii="Arial" w:eastAsia="Arial" w:hAnsi="Arial" w:cs="Arial"/>
          <w:i/>
          <w:color w:val="000000"/>
          <w:bdr w:val="none" w:sz="0" w:space="0" w:color="auto"/>
          <w:lang w:eastAsia="fr-FR"/>
        </w:rPr>
      </w:pPr>
      <w:r w:rsidRPr="006C53CC">
        <w:rPr>
          <w:rFonts w:ascii="Arial" w:eastAsia="Arial" w:hAnsi="Arial" w:cs="Arial"/>
          <w:bdr w:val="none" w:sz="0" w:space="0" w:color="auto"/>
          <w:lang w:eastAsia="fr-FR"/>
        </w:rPr>
        <w:t xml:space="preserve">Proposer un protocole expérimental comprenant un schéma du montage permettant de tracer la caractéristique tension-courant </w:t>
      </w:r>
      <w:r w:rsidRPr="006C53CC">
        <w:rPr>
          <w:rFonts w:ascii="Arial" w:eastAsia="Arial" w:hAnsi="Arial" w:cs="Arial"/>
          <w:i/>
          <w:color w:val="000000"/>
          <w:bdr w:val="none" w:sz="0" w:space="0" w:color="auto"/>
          <w:lang w:eastAsia="fr-FR"/>
        </w:rPr>
        <w:t>U</w:t>
      </w:r>
      <w:r w:rsidRPr="006C53CC">
        <w:rPr>
          <w:rFonts w:ascii="Arial" w:eastAsia="Arial" w:hAnsi="Arial" w:cs="Arial"/>
          <w:color w:val="000000"/>
          <w:bdr w:val="none" w:sz="0" w:space="0" w:color="auto"/>
          <w:lang w:eastAsia="fr-FR"/>
        </w:rPr>
        <w:t xml:space="preserve"> = f(</w:t>
      </w:r>
      <w:r w:rsidRPr="006C53CC">
        <w:rPr>
          <w:rFonts w:ascii="Arial" w:eastAsia="Arial" w:hAnsi="Arial" w:cs="Arial"/>
          <w:i/>
          <w:color w:val="000000"/>
          <w:bdr w:val="none" w:sz="0" w:space="0" w:color="auto"/>
          <w:lang w:eastAsia="fr-FR"/>
        </w:rPr>
        <w:t>I</w:t>
      </w:r>
      <w:r w:rsidRPr="006C53CC">
        <w:rPr>
          <w:rFonts w:ascii="Arial" w:eastAsia="Arial" w:hAnsi="Arial" w:cs="Arial"/>
          <w:color w:val="000000"/>
          <w:bdr w:val="none" w:sz="0" w:space="0" w:color="auto"/>
          <w:lang w:eastAsia="fr-FR"/>
        </w:rPr>
        <w:t xml:space="preserve">) du panneau solaire photovoltaïque. </w:t>
      </w:r>
    </w:p>
    <w:p w14:paraId="3A85DA23" w14:textId="77777777" w:rsidR="006C53CC" w:rsidRPr="006C53CC" w:rsidRDefault="006C53CC"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suppressAutoHyphens/>
        <w:spacing w:after="5" w:line="266" w:lineRule="auto"/>
        <w:ind w:right="-11"/>
        <w:contextualSpacing/>
        <w:jc w:val="both"/>
        <w:rPr>
          <w:rFonts w:ascii="Arial" w:eastAsia="Arial" w:hAnsi="Arial" w:cs="Arial"/>
          <w:i/>
          <w:color w:val="000000"/>
          <w:bdr w:val="none" w:sz="0" w:space="0" w:color="auto"/>
          <w:lang w:eastAsia="fr-FR"/>
        </w:rPr>
      </w:pPr>
    </w:p>
    <w:p w14:paraId="3C0E460F" w14:textId="1AB9885B" w:rsidR="006C53CC" w:rsidRPr="006C53CC" w:rsidRDefault="00E23DCB" w:rsidP="00AF67D4">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2127"/>
          <w:tab w:val="left" w:pos="9072"/>
        </w:tabs>
        <w:suppressAutoHyphens/>
        <w:spacing w:after="5"/>
        <w:ind w:left="0" w:right="-11" w:firstLine="0"/>
        <w:contextualSpacing/>
        <w:jc w:val="both"/>
        <w:rPr>
          <w:rFonts w:ascii="Arial" w:eastAsia="Arial" w:hAnsi="Arial" w:cs="Arial"/>
          <w:i/>
          <w:color w:val="000000"/>
          <w:bdr w:val="none" w:sz="0" w:space="0" w:color="auto"/>
          <w:lang w:eastAsia="fr-FR"/>
        </w:rPr>
      </w:pPr>
      <w:r>
        <w:rPr>
          <w:rFonts w:ascii="Arial" w:eastAsia="Arial" w:hAnsi="Arial" w:cs="Arial"/>
          <w:color w:val="000000"/>
          <w:bdr w:val="none" w:sz="0" w:space="0" w:color="auto"/>
          <w:lang w:eastAsia="fr-FR"/>
        </w:rPr>
        <w:t>Légender</w:t>
      </w:r>
      <w:r w:rsidR="006C53CC" w:rsidRPr="006C53CC">
        <w:rPr>
          <w:rFonts w:ascii="Arial" w:eastAsia="Arial" w:hAnsi="Arial" w:cs="Arial"/>
          <w:color w:val="000000"/>
          <w:bdr w:val="none" w:sz="0" w:space="0" w:color="auto"/>
          <w:lang w:eastAsia="fr-FR"/>
        </w:rPr>
        <w:t xml:space="preserve"> la caractéristique tension-courant dans le </w:t>
      </w:r>
      <w:r w:rsidR="006C53CC" w:rsidRPr="006C53CC">
        <w:rPr>
          <w:rFonts w:ascii="Arial" w:eastAsia="Arial" w:hAnsi="Arial" w:cs="Arial"/>
          <w:b/>
          <w:color w:val="000000"/>
          <w:bdr w:val="none" w:sz="0" w:space="0" w:color="auto"/>
          <w:lang w:eastAsia="fr-FR"/>
        </w:rPr>
        <w:t xml:space="preserve">document réponse </w:t>
      </w:r>
      <w:r w:rsidR="006C53CC" w:rsidRPr="00D90794">
        <w:rPr>
          <w:rFonts w:ascii="Arial" w:eastAsia="Arial" w:hAnsi="Arial" w:cs="Arial"/>
          <w:b/>
          <w:color w:val="000000"/>
          <w:bdr w:val="none" w:sz="0" w:space="0" w:color="auto"/>
          <w:lang w:eastAsia="fr-FR"/>
        </w:rPr>
        <w:t>DR</w:t>
      </w:r>
      <w:r w:rsidR="003A0647">
        <w:rPr>
          <w:rFonts w:ascii="Arial" w:eastAsia="Arial" w:hAnsi="Arial" w:cs="Arial"/>
          <w:b/>
          <w:color w:val="000000"/>
          <w:bdr w:val="none" w:sz="0" w:space="0" w:color="auto"/>
          <w:lang w:eastAsia="fr-FR"/>
        </w:rPr>
        <w:t>1</w:t>
      </w:r>
      <w:r w:rsidR="006C53CC" w:rsidRPr="00D90794">
        <w:rPr>
          <w:rFonts w:ascii="Arial" w:eastAsia="Arial" w:hAnsi="Arial" w:cs="Arial"/>
          <w:b/>
          <w:color w:val="000000"/>
          <w:bdr w:val="none" w:sz="0" w:space="0" w:color="auto"/>
          <w:lang w:eastAsia="fr-FR"/>
        </w:rPr>
        <w:t xml:space="preserve"> page </w:t>
      </w:r>
      <w:r w:rsidR="00E7403A">
        <w:rPr>
          <w:rFonts w:ascii="Arial" w:eastAsia="Arial" w:hAnsi="Arial" w:cs="Arial"/>
          <w:b/>
          <w:color w:val="000000"/>
          <w:bdr w:val="none" w:sz="0" w:space="0" w:color="auto"/>
          <w:lang w:eastAsia="fr-FR"/>
        </w:rPr>
        <w:t>10</w:t>
      </w:r>
      <w:r w:rsidR="006C53CC" w:rsidRPr="006C53CC">
        <w:rPr>
          <w:rFonts w:ascii="Arial" w:eastAsia="Arial" w:hAnsi="Arial" w:cs="Arial"/>
          <w:b/>
          <w:color w:val="000000"/>
          <w:bdr w:val="none" w:sz="0" w:space="0" w:color="auto"/>
          <w:lang w:eastAsia="fr-FR"/>
        </w:rPr>
        <w:t xml:space="preserve"> à rendre avec la copie</w:t>
      </w:r>
      <w:r w:rsidR="006C53CC" w:rsidRPr="006C53CC">
        <w:rPr>
          <w:rFonts w:ascii="Arial" w:eastAsia="Arial" w:hAnsi="Arial" w:cs="Arial"/>
          <w:color w:val="000000"/>
          <w:bdr w:val="none" w:sz="0" w:space="0" w:color="auto"/>
          <w:lang w:eastAsia="fr-FR"/>
        </w:rPr>
        <w:t xml:space="preserve">, avec les données fournies par </w:t>
      </w:r>
      <w:r w:rsidR="006C5C74">
        <w:rPr>
          <w:rFonts w:ascii="Arial" w:eastAsia="Arial" w:hAnsi="Arial" w:cs="Arial"/>
          <w:color w:val="000000"/>
          <w:bdr w:val="none" w:sz="0" w:space="0" w:color="auto"/>
          <w:lang w:eastAsia="fr-FR"/>
        </w:rPr>
        <w:t>la plaque signalétique</w:t>
      </w:r>
      <w:r w:rsidR="003A0647">
        <w:rPr>
          <w:rFonts w:ascii="Arial" w:eastAsia="Arial" w:hAnsi="Arial" w:cs="Arial"/>
          <w:color w:val="000000"/>
          <w:bdr w:val="none" w:sz="0" w:space="0" w:color="auto"/>
          <w:lang w:eastAsia="fr-FR"/>
        </w:rPr>
        <w:t xml:space="preserve"> d’un panneau photovoltaïque</w:t>
      </w:r>
      <w:r w:rsidR="006C5C74">
        <w:rPr>
          <w:rFonts w:ascii="Arial" w:eastAsia="Arial" w:hAnsi="Arial" w:cs="Arial"/>
          <w:color w:val="000000"/>
          <w:bdr w:val="none" w:sz="0" w:space="0" w:color="auto"/>
          <w:lang w:eastAsia="fr-FR"/>
        </w:rPr>
        <w:t>.</w:t>
      </w:r>
      <w:r w:rsidR="006C53CC" w:rsidRPr="006C53CC">
        <w:rPr>
          <w:rFonts w:ascii="Arial" w:eastAsia="Arial" w:hAnsi="Arial" w:cs="Arial"/>
          <w:color w:val="000000"/>
          <w:bdr w:val="none" w:sz="0" w:space="0" w:color="auto"/>
          <w:lang w:eastAsia="fr-FR"/>
        </w:rPr>
        <w:t xml:space="preserve"> </w:t>
      </w:r>
    </w:p>
    <w:p w14:paraId="0AA28305" w14:textId="77777777" w:rsidR="006C53CC" w:rsidRPr="006C53CC" w:rsidRDefault="006C53CC"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suppressAutoHyphens/>
        <w:spacing w:after="5" w:line="266" w:lineRule="auto"/>
        <w:ind w:right="-11"/>
        <w:contextualSpacing/>
        <w:jc w:val="both"/>
        <w:rPr>
          <w:rFonts w:ascii="Arial" w:eastAsia="Arial" w:hAnsi="Arial" w:cs="Arial"/>
          <w:color w:val="000000"/>
          <w:bdr w:val="none" w:sz="0" w:space="0" w:color="auto"/>
          <w:lang w:eastAsia="fr-FR"/>
        </w:rPr>
      </w:pPr>
    </w:p>
    <w:p w14:paraId="17891AEE" w14:textId="0292336C" w:rsidR="006C53CC" w:rsidRPr="006C53CC" w:rsidRDefault="006C53CC" w:rsidP="00AF67D4">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2127"/>
          <w:tab w:val="left" w:pos="9072"/>
        </w:tabs>
        <w:suppressAutoHyphens/>
        <w:spacing w:after="5"/>
        <w:ind w:left="0" w:right="-11" w:firstLine="0"/>
        <w:contextualSpacing/>
        <w:jc w:val="both"/>
        <w:rPr>
          <w:rFonts w:ascii="Arial" w:eastAsia="Arial" w:hAnsi="Arial" w:cs="Arial"/>
          <w:i/>
          <w:bdr w:val="none" w:sz="0" w:space="0" w:color="auto"/>
          <w:lang w:eastAsia="fr-FR"/>
        </w:rPr>
      </w:pPr>
      <w:r w:rsidRPr="006C53CC">
        <w:rPr>
          <w:rFonts w:ascii="Arial" w:eastAsia="Arial" w:hAnsi="Arial" w:cs="Arial"/>
          <w:bdr w:val="none" w:sz="0" w:space="0" w:color="auto"/>
          <w:lang w:eastAsia="fr-FR"/>
        </w:rPr>
        <w:t>Expliquer si le panneau photovoltaïque peut être considéré comme une source idéale de tension. Argumenter la réponse à l’aide des informations fournies et de vos connaissances.</w:t>
      </w:r>
    </w:p>
    <w:p w14:paraId="01DAD436" w14:textId="77777777" w:rsidR="006C53CC" w:rsidRPr="006C53CC" w:rsidRDefault="006C53CC"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suppressAutoHyphens/>
        <w:spacing w:after="5" w:line="266" w:lineRule="auto"/>
        <w:ind w:right="-11"/>
        <w:contextualSpacing/>
        <w:jc w:val="both"/>
        <w:rPr>
          <w:rFonts w:ascii="Arial" w:eastAsia="Arial" w:hAnsi="Arial" w:cs="Arial"/>
          <w:color w:val="000000"/>
          <w:bdr w:val="none" w:sz="0" w:space="0" w:color="auto"/>
          <w:lang w:eastAsia="fr-FR"/>
        </w:rPr>
      </w:pPr>
    </w:p>
    <w:p w14:paraId="430BD47D" w14:textId="77777777" w:rsidR="006C53CC" w:rsidRPr="006C53CC" w:rsidRDefault="006C53CC" w:rsidP="00AF67D4">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2127"/>
          <w:tab w:val="left" w:pos="9072"/>
        </w:tabs>
        <w:suppressAutoHyphens/>
        <w:spacing w:after="5"/>
        <w:ind w:left="0" w:right="-11" w:firstLine="0"/>
        <w:contextualSpacing/>
        <w:jc w:val="both"/>
        <w:rPr>
          <w:rFonts w:ascii="Arial" w:eastAsia="Arial" w:hAnsi="Arial" w:cs="Arial"/>
          <w:i/>
          <w:color w:val="000000"/>
          <w:bdr w:val="none" w:sz="0" w:space="0" w:color="auto"/>
          <w:lang w:eastAsia="fr-FR"/>
        </w:rPr>
      </w:pPr>
      <w:r w:rsidRPr="006C53CC">
        <w:rPr>
          <w:rFonts w:ascii="Arial" w:eastAsia="Arial" w:hAnsi="Arial" w:cs="Arial"/>
          <w:color w:val="000000"/>
          <w:bdr w:val="none" w:sz="0" w:space="0" w:color="auto"/>
          <w:lang w:eastAsia="fr-FR"/>
        </w:rPr>
        <w:t xml:space="preserve">Citer la relation entre le flux énergétique </w:t>
      </w:r>
      <w:r w:rsidRPr="006C53CC">
        <w:rPr>
          <w:rFonts w:ascii="Arial" w:eastAsia="Arial" w:hAnsi="Arial" w:cs="Arial"/>
          <w:i/>
          <w:color w:val="000000"/>
          <w:bdr w:val="none" w:sz="0" w:space="0" w:color="auto"/>
          <w:lang w:eastAsia="fr-FR"/>
        </w:rPr>
        <w:t>P</w:t>
      </w:r>
      <w:r w:rsidRPr="003E6F50">
        <w:rPr>
          <w:rFonts w:ascii="Arial" w:eastAsia="Arial" w:hAnsi="Arial" w:cs="Arial"/>
          <w:i/>
          <w:color w:val="000000"/>
          <w:bdr w:val="none" w:sz="0" w:space="0" w:color="auto"/>
          <w:vertAlign w:val="subscript"/>
          <w:lang w:eastAsia="fr-FR"/>
        </w:rPr>
        <w:t>lumineuse</w:t>
      </w:r>
      <w:r w:rsidRPr="006C53CC">
        <w:rPr>
          <w:rFonts w:ascii="Arial" w:eastAsia="Arial" w:hAnsi="Arial" w:cs="Arial"/>
          <w:color w:val="000000"/>
          <w:bdr w:val="none" w:sz="0" w:space="0" w:color="auto"/>
          <w:lang w:eastAsia="fr-FR"/>
        </w:rPr>
        <w:t xml:space="preserve"> et l'éclairement énergétique </w:t>
      </w:r>
      <w:r w:rsidR="003E6F50">
        <w:rPr>
          <w:rFonts w:ascii="Arial" w:eastAsia="Arial" w:hAnsi="Arial" w:cs="Arial"/>
          <w:color w:val="000000"/>
          <w:bdr w:val="none" w:sz="0" w:space="0" w:color="auto"/>
          <w:lang w:eastAsia="fr-FR"/>
        </w:rPr>
        <w:br/>
      </w:r>
      <w:r w:rsidRPr="003E6F50">
        <w:rPr>
          <w:rFonts w:ascii="Arial" w:eastAsia="Arial" w:hAnsi="Arial" w:cs="Arial"/>
          <w:i/>
          <w:color w:val="000000"/>
          <w:bdr w:val="none" w:sz="0" w:space="0" w:color="auto"/>
          <w:lang w:eastAsia="fr-FR"/>
        </w:rPr>
        <w:t>P</w:t>
      </w:r>
      <w:r w:rsidRPr="003E6F50">
        <w:rPr>
          <w:rFonts w:ascii="Arial" w:eastAsia="Arial" w:hAnsi="Arial" w:cs="Arial"/>
          <w:i/>
          <w:color w:val="000000"/>
          <w:bdr w:val="none" w:sz="0" w:space="0" w:color="auto"/>
          <w:vertAlign w:val="subscript"/>
          <w:lang w:eastAsia="fr-FR"/>
        </w:rPr>
        <w:t>lumineuse surfacique</w:t>
      </w:r>
      <w:r w:rsidRPr="003E6F50">
        <w:rPr>
          <w:rFonts w:ascii="Arial" w:eastAsia="Arial" w:hAnsi="Arial" w:cs="Arial"/>
          <w:color w:val="000000"/>
          <w:bdr w:val="none" w:sz="0" w:space="0" w:color="auto"/>
          <w:lang w:eastAsia="fr-FR"/>
        </w:rPr>
        <w:t>.</w:t>
      </w:r>
    </w:p>
    <w:p w14:paraId="37E39415" w14:textId="77777777" w:rsidR="006C53CC" w:rsidRPr="006C53CC" w:rsidRDefault="006C53CC"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suppressAutoHyphens/>
        <w:spacing w:after="5" w:line="266" w:lineRule="auto"/>
        <w:ind w:right="-11"/>
        <w:contextualSpacing/>
        <w:jc w:val="both"/>
        <w:rPr>
          <w:rFonts w:ascii="Arial" w:eastAsia="Arial" w:hAnsi="Arial" w:cs="Arial"/>
          <w:color w:val="000000"/>
          <w:bdr w:val="none" w:sz="0" w:space="0" w:color="auto"/>
          <w:lang w:eastAsia="fr-FR"/>
        </w:rPr>
      </w:pPr>
    </w:p>
    <w:p w14:paraId="30B4BDD9" w14:textId="77777777" w:rsidR="006C53CC" w:rsidRPr="006C53CC" w:rsidRDefault="006C53CC" w:rsidP="00AF67D4">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2127"/>
          <w:tab w:val="left" w:pos="9072"/>
        </w:tabs>
        <w:suppressAutoHyphens/>
        <w:spacing w:after="5"/>
        <w:ind w:left="0" w:right="-11" w:firstLine="0"/>
        <w:contextualSpacing/>
        <w:jc w:val="both"/>
        <w:rPr>
          <w:rFonts w:ascii="Arial" w:eastAsia="Arial" w:hAnsi="Arial" w:cs="Arial"/>
          <w:i/>
          <w:color w:val="000000"/>
          <w:bdr w:val="none" w:sz="0" w:space="0" w:color="auto"/>
          <w:lang w:eastAsia="fr-FR"/>
        </w:rPr>
      </w:pPr>
      <w:r w:rsidRPr="006C53CC">
        <w:rPr>
          <w:rFonts w:ascii="Arial" w:eastAsia="Arial" w:hAnsi="Arial" w:cs="Arial"/>
          <w:color w:val="000000"/>
          <w:bdr w:val="none" w:sz="0" w:space="0" w:color="auto"/>
          <w:lang w:eastAsia="fr-FR"/>
        </w:rPr>
        <w:t xml:space="preserve">Montrer que la valeur du flux énergétique </w:t>
      </w:r>
      <w:r w:rsidRPr="006C53CC">
        <w:rPr>
          <w:rFonts w:ascii="Arial" w:eastAsia="Arial" w:hAnsi="Arial" w:cs="Arial"/>
          <w:i/>
          <w:color w:val="000000"/>
          <w:bdr w:val="none" w:sz="0" w:space="0" w:color="auto"/>
          <w:lang w:eastAsia="fr-FR"/>
        </w:rPr>
        <w:t>P</w:t>
      </w:r>
      <w:r w:rsidRPr="006C53CC">
        <w:rPr>
          <w:rFonts w:ascii="Arial" w:eastAsia="Arial" w:hAnsi="Arial" w:cs="Arial"/>
          <w:i/>
          <w:color w:val="000000"/>
          <w:bdr w:val="none" w:sz="0" w:space="0" w:color="auto"/>
          <w:vertAlign w:val="subscript"/>
          <w:lang w:eastAsia="fr-FR"/>
        </w:rPr>
        <w:t>lumineuse</w:t>
      </w:r>
      <w:r w:rsidRPr="006C53CC">
        <w:rPr>
          <w:rFonts w:ascii="Arial" w:eastAsia="Arial" w:hAnsi="Arial" w:cs="Arial"/>
          <w:color w:val="000000"/>
          <w:bdr w:val="none" w:sz="0" w:space="0" w:color="auto"/>
          <w:lang w:eastAsia="fr-FR"/>
        </w:rPr>
        <w:t xml:space="preserve"> est de l’ordre de 1,6 kW.</w:t>
      </w:r>
    </w:p>
    <w:p w14:paraId="20E40DF8" w14:textId="77777777" w:rsidR="006C53CC" w:rsidRPr="006C53CC" w:rsidRDefault="006C53CC"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suppressAutoHyphens/>
        <w:spacing w:after="5" w:line="266" w:lineRule="auto"/>
        <w:ind w:right="-11"/>
        <w:contextualSpacing/>
        <w:jc w:val="both"/>
        <w:rPr>
          <w:rFonts w:ascii="Arial" w:eastAsia="Arial" w:hAnsi="Arial" w:cs="Arial"/>
          <w:color w:val="000000"/>
          <w:bdr w:val="none" w:sz="0" w:space="0" w:color="auto"/>
          <w:lang w:eastAsia="fr-FR"/>
        </w:rPr>
      </w:pPr>
    </w:p>
    <w:p w14:paraId="67F8984A" w14:textId="65100D51" w:rsidR="006C53CC" w:rsidRPr="006C53CC" w:rsidRDefault="006C53CC" w:rsidP="00AF67D4">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2127"/>
          <w:tab w:val="left" w:pos="9072"/>
        </w:tabs>
        <w:suppressAutoHyphens/>
        <w:spacing w:after="5"/>
        <w:ind w:left="0" w:right="-11" w:firstLine="0"/>
        <w:contextualSpacing/>
        <w:jc w:val="both"/>
        <w:rPr>
          <w:rFonts w:ascii="Arial" w:eastAsia="Arial" w:hAnsi="Arial" w:cs="Arial"/>
          <w:i/>
          <w:bdr w:val="none" w:sz="0" w:space="0" w:color="auto"/>
          <w:lang w:eastAsia="fr-FR"/>
        </w:rPr>
      </w:pPr>
      <w:r w:rsidRPr="006C53CC">
        <w:rPr>
          <w:rFonts w:ascii="Arial" w:eastAsia="Arial" w:hAnsi="Arial" w:cs="Arial"/>
          <w:bdr w:val="none" w:sz="0" w:space="0" w:color="auto"/>
          <w:lang w:eastAsia="fr-FR"/>
        </w:rPr>
        <w:t xml:space="preserve">Déterminer, en expliquant la démarche, la valeur du rendement </w:t>
      </w:r>
      <w:r w:rsidRPr="006C53CC">
        <w:rPr>
          <w:rFonts w:ascii="Arial" w:eastAsia="Arial" w:hAnsi="Arial" w:cs="Arial"/>
          <w:i/>
          <w:sz w:val="22"/>
          <w:szCs w:val="22"/>
          <w:bdr w:val="none" w:sz="0" w:space="0" w:color="auto"/>
          <w:lang w:eastAsia="fr-FR"/>
        </w:rPr>
        <w:sym w:font="Symbol" w:char="F068"/>
      </w:r>
      <w:r w:rsidRPr="006C53CC">
        <w:rPr>
          <w:rFonts w:ascii="Arial" w:eastAsia="Arial" w:hAnsi="Arial" w:cs="Arial"/>
          <w:bdr w:val="none" w:sz="0" w:space="0" w:color="auto"/>
          <w:lang w:eastAsia="fr-FR"/>
        </w:rPr>
        <w:t xml:space="preserve"> du panneau photovoltaïque dans les conditions d'essai standard. </w:t>
      </w:r>
    </w:p>
    <w:p w14:paraId="46F74DBC" w14:textId="77777777" w:rsidR="006C53CC" w:rsidRPr="006C53CC" w:rsidRDefault="006C53CC"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suppressAutoHyphens/>
        <w:spacing w:after="5" w:line="266" w:lineRule="auto"/>
        <w:ind w:right="-11"/>
        <w:contextualSpacing/>
        <w:jc w:val="both"/>
        <w:rPr>
          <w:rFonts w:ascii="Arial" w:eastAsia="Arial" w:hAnsi="Arial" w:cs="Arial"/>
          <w:color w:val="3333FF"/>
          <w:bdr w:val="none" w:sz="0" w:space="0" w:color="auto"/>
          <w:lang w:eastAsia="fr-FR"/>
        </w:rPr>
      </w:pPr>
    </w:p>
    <w:p w14:paraId="50BE23AC" w14:textId="1FE4E6F5" w:rsidR="003A0647" w:rsidRDefault="006C53CC" w:rsidP="00E23DCB">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2127"/>
          <w:tab w:val="left" w:pos="9072"/>
        </w:tabs>
        <w:suppressAutoHyphens/>
        <w:spacing w:after="5"/>
        <w:ind w:right="-11"/>
        <w:contextualSpacing/>
        <w:jc w:val="both"/>
        <w:rPr>
          <w:rFonts w:ascii="Arial" w:eastAsia="Arial" w:hAnsi="Arial" w:cs="Arial"/>
          <w:bdr w:val="none" w:sz="0" w:space="0" w:color="auto"/>
          <w:lang w:eastAsia="fr-FR"/>
        </w:rPr>
      </w:pPr>
      <w:r w:rsidRPr="003E6F50">
        <w:rPr>
          <w:rFonts w:ascii="Arial" w:eastAsia="Arial" w:hAnsi="Arial" w:cs="Arial"/>
          <w:bdr w:val="none" w:sz="0" w:space="0" w:color="auto"/>
          <w:lang w:eastAsia="fr-FR"/>
        </w:rPr>
        <w:t>L’ingénieur en charge du contrôle de la production d’énergie électrique pour l’immeuble Delta Green constate un écart entre la production réelle d’énergie électrique et la production attendue d’après le document constructeur.</w:t>
      </w:r>
    </w:p>
    <w:p w14:paraId="2B7D16C1" w14:textId="77777777" w:rsidR="002E0A9F" w:rsidRDefault="002E0A9F" w:rsidP="00E23DCB">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2127"/>
          <w:tab w:val="left" w:pos="9072"/>
        </w:tabs>
        <w:suppressAutoHyphens/>
        <w:spacing w:after="5"/>
        <w:ind w:right="-11"/>
        <w:contextualSpacing/>
        <w:jc w:val="both"/>
        <w:rPr>
          <w:rFonts w:ascii="Arial" w:eastAsia="Times New Roman" w:hAnsi="Arial"/>
          <w:bdr w:val="none" w:sz="0" w:space="0" w:color="auto"/>
          <w:lang w:eastAsia="fr-FR"/>
        </w:rPr>
      </w:pPr>
    </w:p>
    <w:p w14:paraId="0AAB8225" w14:textId="77777777" w:rsidR="00E23DCB" w:rsidRPr="00E23DCB" w:rsidRDefault="00E23DCB" w:rsidP="00E23DCB">
      <w:pPr>
        <w:pStyle w:val="Paragraphedeliste"/>
        <w:numPr>
          <w:ilvl w:val="0"/>
          <w:numId w:val="42"/>
        </w:numPr>
        <w:tabs>
          <w:tab w:val="left" w:pos="284"/>
          <w:tab w:val="left" w:pos="2127"/>
          <w:tab w:val="left" w:pos="9072"/>
        </w:tabs>
        <w:suppressAutoHyphens/>
        <w:spacing w:after="5"/>
        <w:ind w:right="-11"/>
        <w:jc w:val="both"/>
        <w:rPr>
          <w:rFonts w:ascii="Arial" w:eastAsia="Arial" w:hAnsi="Arial" w:cs="Arial"/>
          <w:vanish/>
          <w:lang w:eastAsia="fr-FR"/>
        </w:rPr>
      </w:pPr>
    </w:p>
    <w:p w14:paraId="235CE468" w14:textId="77777777" w:rsidR="00E23DCB" w:rsidRPr="00E23DCB" w:rsidRDefault="00E23DCB" w:rsidP="00E23DCB">
      <w:pPr>
        <w:pStyle w:val="Paragraphedeliste"/>
        <w:numPr>
          <w:ilvl w:val="0"/>
          <w:numId w:val="42"/>
        </w:numPr>
        <w:tabs>
          <w:tab w:val="left" w:pos="284"/>
          <w:tab w:val="left" w:pos="2127"/>
          <w:tab w:val="left" w:pos="9072"/>
        </w:tabs>
        <w:suppressAutoHyphens/>
        <w:spacing w:after="5"/>
        <w:ind w:right="-11"/>
        <w:jc w:val="both"/>
        <w:rPr>
          <w:rFonts w:ascii="Arial" w:eastAsia="Arial" w:hAnsi="Arial" w:cs="Arial"/>
          <w:vanish/>
          <w:lang w:eastAsia="fr-FR"/>
        </w:rPr>
      </w:pPr>
    </w:p>
    <w:p w14:paraId="1FF40AEC" w14:textId="77777777" w:rsidR="00E23DCB" w:rsidRPr="00E23DCB" w:rsidRDefault="00E23DCB" w:rsidP="00E23DCB">
      <w:pPr>
        <w:pStyle w:val="Paragraphedeliste"/>
        <w:numPr>
          <w:ilvl w:val="0"/>
          <w:numId w:val="42"/>
        </w:numPr>
        <w:tabs>
          <w:tab w:val="left" w:pos="284"/>
          <w:tab w:val="left" w:pos="2127"/>
          <w:tab w:val="left" w:pos="9072"/>
        </w:tabs>
        <w:suppressAutoHyphens/>
        <w:spacing w:after="5"/>
        <w:ind w:right="-11"/>
        <w:jc w:val="both"/>
        <w:rPr>
          <w:rFonts w:ascii="Arial" w:eastAsia="Arial" w:hAnsi="Arial" w:cs="Arial"/>
          <w:vanish/>
          <w:lang w:eastAsia="fr-FR"/>
        </w:rPr>
      </w:pPr>
    </w:p>
    <w:p w14:paraId="562BAEFF" w14:textId="77777777" w:rsidR="00E23DCB" w:rsidRPr="00E23DCB" w:rsidRDefault="00E23DCB" w:rsidP="00E23DCB">
      <w:pPr>
        <w:pStyle w:val="Paragraphedeliste"/>
        <w:numPr>
          <w:ilvl w:val="0"/>
          <w:numId w:val="42"/>
        </w:numPr>
        <w:tabs>
          <w:tab w:val="left" w:pos="284"/>
          <w:tab w:val="left" w:pos="2127"/>
          <w:tab w:val="left" w:pos="9072"/>
        </w:tabs>
        <w:suppressAutoHyphens/>
        <w:spacing w:after="5"/>
        <w:ind w:right="-11"/>
        <w:jc w:val="both"/>
        <w:rPr>
          <w:rFonts w:ascii="Arial" w:eastAsia="Arial" w:hAnsi="Arial" w:cs="Arial"/>
          <w:vanish/>
          <w:lang w:eastAsia="fr-FR"/>
        </w:rPr>
      </w:pPr>
    </w:p>
    <w:p w14:paraId="4A4F0DAF" w14:textId="77777777" w:rsidR="00E23DCB" w:rsidRPr="00E23DCB" w:rsidRDefault="00E23DCB" w:rsidP="00E23DCB">
      <w:pPr>
        <w:pStyle w:val="Paragraphedeliste"/>
        <w:numPr>
          <w:ilvl w:val="0"/>
          <w:numId w:val="42"/>
        </w:numPr>
        <w:tabs>
          <w:tab w:val="left" w:pos="284"/>
          <w:tab w:val="left" w:pos="2127"/>
          <w:tab w:val="left" w:pos="9072"/>
        </w:tabs>
        <w:suppressAutoHyphens/>
        <w:spacing w:after="5"/>
        <w:ind w:right="-11"/>
        <w:jc w:val="both"/>
        <w:rPr>
          <w:rFonts w:ascii="Arial" w:eastAsia="Arial" w:hAnsi="Arial" w:cs="Arial"/>
          <w:vanish/>
          <w:lang w:eastAsia="fr-FR"/>
        </w:rPr>
      </w:pPr>
    </w:p>
    <w:p w14:paraId="2B272310" w14:textId="77777777" w:rsidR="00E23DCB" w:rsidRPr="00E23DCB" w:rsidRDefault="00E23DCB" w:rsidP="00E23DCB">
      <w:pPr>
        <w:pStyle w:val="Paragraphedeliste"/>
        <w:numPr>
          <w:ilvl w:val="0"/>
          <w:numId w:val="42"/>
        </w:numPr>
        <w:tabs>
          <w:tab w:val="left" w:pos="284"/>
          <w:tab w:val="left" w:pos="2127"/>
          <w:tab w:val="left" w:pos="9072"/>
        </w:tabs>
        <w:suppressAutoHyphens/>
        <w:spacing w:after="5"/>
        <w:ind w:right="-11"/>
        <w:jc w:val="both"/>
        <w:rPr>
          <w:rFonts w:ascii="Arial" w:eastAsia="Arial" w:hAnsi="Arial" w:cs="Arial"/>
          <w:vanish/>
          <w:lang w:eastAsia="fr-FR"/>
        </w:rPr>
      </w:pPr>
    </w:p>
    <w:p w14:paraId="14B84C12" w14:textId="77777777" w:rsidR="00E23DCB" w:rsidRPr="00E23DCB" w:rsidRDefault="00E23DCB" w:rsidP="00E23DCB">
      <w:pPr>
        <w:pStyle w:val="Paragraphedeliste"/>
        <w:numPr>
          <w:ilvl w:val="0"/>
          <w:numId w:val="42"/>
        </w:numPr>
        <w:tabs>
          <w:tab w:val="left" w:pos="284"/>
          <w:tab w:val="left" w:pos="2127"/>
          <w:tab w:val="left" w:pos="9072"/>
        </w:tabs>
        <w:suppressAutoHyphens/>
        <w:spacing w:after="5"/>
        <w:ind w:right="-11"/>
        <w:jc w:val="both"/>
        <w:rPr>
          <w:rFonts w:ascii="Arial" w:eastAsia="Arial" w:hAnsi="Arial" w:cs="Arial"/>
          <w:vanish/>
          <w:lang w:eastAsia="fr-FR"/>
        </w:rPr>
      </w:pPr>
    </w:p>
    <w:p w14:paraId="41CCE2CC" w14:textId="77777777" w:rsidR="00E23DCB" w:rsidRPr="00E23DCB" w:rsidRDefault="00E23DCB" w:rsidP="00E23DCB">
      <w:pPr>
        <w:pStyle w:val="Paragraphedeliste"/>
        <w:numPr>
          <w:ilvl w:val="0"/>
          <w:numId w:val="42"/>
        </w:numPr>
        <w:tabs>
          <w:tab w:val="left" w:pos="284"/>
          <w:tab w:val="left" w:pos="2127"/>
          <w:tab w:val="left" w:pos="9072"/>
        </w:tabs>
        <w:suppressAutoHyphens/>
        <w:spacing w:after="5"/>
        <w:ind w:right="-11"/>
        <w:jc w:val="both"/>
        <w:rPr>
          <w:rFonts w:ascii="Arial" w:eastAsia="Arial" w:hAnsi="Arial" w:cs="Arial"/>
          <w:vanish/>
          <w:lang w:eastAsia="fr-FR"/>
        </w:rPr>
      </w:pPr>
    </w:p>
    <w:p w14:paraId="186E12FF" w14:textId="2960E6D6" w:rsidR="006C53CC" w:rsidRPr="00B04560" w:rsidRDefault="00B04560" w:rsidP="00B04560">
      <w:pPr>
        <w:tabs>
          <w:tab w:val="left" w:pos="284"/>
          <w:tab w:val="left" w:pos="2127"/>
          <w:tab w:val="left" w:pos="9072"/>
        </w:tabs>
        <w:suppressAutoHyphens/>
        <w:spacing w:after="5"/>
        <w:ind w:right="-11"/>
        <w:jc w:val="both"/>
        <w:rPr>
          <w:rFonts w:ascii="Arial" w:eastAsia="Arial" w:hAnsi="Arial" w:cs="Arial"/>
          <w:lang w:eastAsia="fr-FR"/>
        </w:rPr>
      </w:pPr>
      <w:r w:rsidRPr="00B04560">
        <w:rPr>
          <w:rFonts w:ascii="Arial" w:eastAsia="Arial" w:hAnsi="Arial" w:cs="Arial"/>
          <w:b/>
          <w:lang w:eastAsia="fr-FR"/>
        </w:rPr>
        <w:t>8.</w:t>
      </w:r>
      <w:r>
        <w:rPr>
          <w:rFonts w:ascii="Arial" w:eastAsia="Arial" w:hAnsi="Arial" w:cs="Arial"/>
          <w:lang w:eastAsia="fr-FR"/>
        </w:rPr>
        <w:t xml:space="preserve"> </w:t>
      </w:r>
      <w:del w:id="3" w:author="MBMauhourat" w:date="2020-12-07T04:52:00Z">
        <w:r w:rsidR="006C53CC" w:rsidRPr="00B04560" w:rsidDel="00B51C35">
          <w:rPr>
            <w:rFonts w:ascii="Arial" w:eastAsia="Arial" w:hAnsi="Arial" w:cs="Arial"/>
            <w:lang w:eastAsia="fr-FR"/>
          </w:rPr>
          <w:delText xml:space="preserve"> </w:delText>
        </w:r>
      </w:del>
      <w:r w:rsidR="006C53CC" w:rsidRPr="00B04560">
        <w:rPr>
          <w:rFonts w:ascii="Arial" w:eastAsia="Arial" w:hAnsi="Arial" w:cs="Arial"/>
          <w:lang w:eastAsia="fr-FR"/>
        </w:rPr>
        <w:t>Citer au moins deux raisons susceptibles d’expliquer cet écart.</w:t>
      </w:r>
    </w:p>
    <w:p w14:paraId="51DB711D" w14:textId="77777777" w:rsidR="006C53CC" w:rsidRPr="006C53CC" w:rsidRDefault="006C53CC"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2127"/>
          <w:tab w:val="left" w:pos="9072"/>
        </w:tabs>
        <w:ind w:right="-11"/>
        <w:jc w:val="both"/>
        <w:rPr>
          <w:rFonts w:ascii="Arial" w:eastAsia="Times New Roman" w:hAnsi="Arial"/>
          <w:bdr w:val="none" w:sz="0" w:space="0" w:color="auto"/>
          <w:lang w:eastAsia="fr-FR"/>
        </w:rPr>
      </w:pPr>
    </w:p>
    <w:p w14:paraId="6A8F5361" w14:textId="12D997B2" w:rsidR="006C53CC" w:rsidRPr="006C53CC" w:rsidRDefault="006C53CC"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9072"/>
        </w:tabs>
        <w:ind w:right="-11"/>
        <w:jc w:val="both"/>
        <w:rPr>
          <w:rFonts w:ascii="Arial" w:eastAsia="Times New Roman" w:hAnsi="Arial"/>
          <w:bdr w:val="none" w:sz="0" w:space="0" w:color="auto"/>
          <w:lang w:eastAsia="fr-FR"/>
        </w:rPr>
      </w:pPr>
      <w:r w:rsidRPr="006C53CC">
        <w:rPr>
          <w:rFonts w:ascii="Arial" w:eastAsia="Times New Roman" w:hAnsi="Arial"/>
          <w:bdr w:val="none" w:sz="0" w:space="0" w:color="auto"/>
          <w:lang w:eastAsia="fr-FR"/>
        </w:rPr>
        <w:t>Le cadre des panneaux photovoltaïque</w:t>
      </w:r>
      <w:r w:rsidR="003E6F50">
        <w:rPr>
          <w:rFonts w:ascii="Arial" w:eastAsia="Times New Roman" w:hAnsi="Arial"/>
          <w:bdr w:val="none" w:sz="0" w:space="0" w:color="auto"/>
          <w:lang w:eastAsia="fr-FR"/>
        </w:rPr>
        <w:t>s</w:t>
      </w:r>
      <w:r w:rsidRPr="006C53CC">
        <w:rPr>
          <w:rFonts w:ascii="Arial" w:eastAsia="Times New Roman" w:hAnsi="Arial"/>
          <w:bdr w:val="none" w:sz="0" w:space="0" w:color="auto"/>
          <w:lang w:eastAsia="fr-FR"/>
        </w:rPr>
        <w:t xml:space="preserve"> est en aluminium anodisé dont les propriétés physico-chimiques sont particulièrement adaptées à un usage en extérieur. L’anodisation de l’aluminium consiste à </w:t>
      </w:r>
      <w:r w:rsidR="002E0A9F">
        <w:rPr>
          <w:rFonts w:ascii="Arial" w:eastAsia="Times New Roman" w:hAnsi="Arial"/>
          <w:bdr w:val="none" w:sz="0" w:space="0" w:color="auto"/>
          <w:lang w:eastAsia="fr-FR"/>
        </w:rPr>
        <w:t>form</w:t>
      </w:r>
      <w:r w:rsidRPr="006C53CC">
        <w:rPr>
          <w:rFonts w:ascii="Arial" w:eastAsia="Times New Roman" w:hAnsi="Arial"/>
          <w:bdr w:val="none" w:sz="0" w:space="0" w:color="auto"/>
          <w:lang w:eastAsia="fr-FR"/>
        </w:rPr>
        <w:t>er une fine couche d’oxyde d’aluminium</w:t>
      </w:r>
      <w:r w:rsidR="00BB5C28">
        <w:rPr>
          <w:rFonts w:ascii="Arial" w:eastAsia="Times New Roman" w:hAnsi="Arial"/>
          <w:bdr w:val="none" w:sz="0" w:space="0" w:color="auto"/>
          <w:lang w:eastAsia="fr-FR"/>
        </w:rPr>
        <w:t xml:space="preserve"> solide</w:t>
      </w:r>
      <w:r w:rsidR="003A0647">
        <w:rPr>
          <w:rFonts w:ascii="Arial" w:eastAsia="Times New Roman" w:hAnsi="Arial"/>
          <w:bdr w:val="none" w:sz="0" w:space="0" w:color="auto"/>
          <w:lang w:eastAsia="fr-FR"/>
        </w:rPr>
        <w:t xml:space="preserve"> ou alumine, </w:t>
      </w:r>
      <w:r w:rsidR="00BB5C28" w:rsidRPr="006C53CC">
        <w:rPr>
          <w:rFonts w:ascii="Arial" w:eastAsia="Times New Roman" w:hAnsi="Arial"/>
          <w:bdr w:val="none" w:sz="0" w:space="0" w:color="auto"/>
          <w:lang w:eastAsia="fr-FR"/>
        </w:rPr>
        <w:t>Al</w:t>
      </w:r>
      <w:r w:rsidR="00BB5C28" w:rsidRPr="006C53CC">
        <w:rPr>
          <w:rFonts w:ascii="Arial" w:eastAsia="Times New Roman" w:hAnsi="Arial"/>
          <w:bdr w:val="none" w:sz="0" w:space="0" w:color="auto"/>
          <w:vertAlign w:val="subscript"/>
          <w:lang w:eastAsia="fr-FR"/>
        </w:rPr>
        <w:t>2</w:t>
      </w:r>
      <w:r w:rsidR="00BB5C28">
        <w:rPr>
          <w:rFonts w:ascii="Arial" w:eastAsia="Times New Roman" w:hAnsi="Arial"/>
          <w:bdr w:val="none" w:sz="0" w:space="0" w:color="auto"/>
          <w:lang w:eastAsia="fr-FR"/>
        </w:rPr>
        <w:t>O</w:t>
      </w:r>
      <w:r w:rsidR="00BB5C28" w:rsidRPr="006C53CC">
        <w:rPr>
          <w:rFonts w:ascii="Arial" w:eastAsia="Times New Roman" w:hAnsi="Arial"/>
          <w:bdr w:val="none" w:sz="0" w:space="0" w:color="auto"/>
          <w:vertAlign w:val="subscript"/>
          <w:lang w:eastAsia="fr-FR"/>
        </w:rPr>
        <w:t>3</w:t>
      </w:r>
      <w:r w:rsidR="00BB5C28">
        <w:rPr>
          <w:rFonts w:ascii="Arial" w:eastAsia="Times New Roman" w:hAnsi="Arial"/>
          <w:bdr w:val="none" w:sz="0" w:space="0" w:color="auto"/>
          <w:lang w:eastAsia="fr-FR"/>
        </w:rPr>
        <w:t>(s)</w:t>
      </w:r>
      <w:r w:rsidR="00BB5C28" w:rsidRPr="006C53CC">
        <w:rPr>
          <w:rFonts w:ascii="Arial" w:eastAsia="Times New Roman" w:hAnsi="Arial"/>
          <w:bdr w:val="none" w:sz="0" w:space="0" w:color="auto"/>
          <w:lang w:eastAsia="fr-FR"/>
        </w:rPr>
        <w:t xml:space="preserve"> </w:t>
      </w:r>
      <w:r w:rsidR="002E0A9F">
        <w:rPr>
          <w:rFonts w:ascii="Arial" w:eastAsia="Times New Roman" w:hAnsi="Arial"/>
          <w:bdr w:val="none" w:sz="0" w:space="0" w:color="auto"/>
          <w:lang w:eastAsia="fr-FR"/>
        </w:rPr>
        <w:t xml:space="preserve">à la surface </w:t>
      </w:r>
      <w:r w:rsidRPr="006C53CC">
        <w:rPr>
          <w:rFonts w:ascii="Arial" w:eastAsia="Times New Roman" w:hAnsi="Arial"/>
          <w:bdr w:val="none" w:sz="0" w:space="0" w:color="auto"/>
          <w:lang w:eastAsia="fr-FR"/>
        </w:rPr>
        <w:t>de l’aluminium. Cette transformation chi</w:t>
      </w:r>
      <w:r w:rsidR="003E6F50">
        <w:rPr>
          <w:rFonts w:ascii="Arial" w:eastAsia="Times New Roman" w:hAnsi="Arial"/>
          <w:bdr w:val="none" w:sz="0" w:space="0" w:color="auto"/>
          <w:lang w:eastAsia="fr-FR"/>
        </w:rPr>
        <w:t>mique peut être modélisée par la réaction d’équation s</w:t>
      </w:r>
      <w:r w:rsidRPr="006C53CC">
        <w:rPr>
          <w:rFonts w:ascii="Arial" w:eastAsia="Times New Roman" w:hAnsi="Arial"/>
          <w:bdr w:val="none" w:sz="0" w:space="0" w:color="auto"/>
          <w:lang w:eastAsia="fr-FR"/>
        </w:rPr>
        <w:t>uivante :</w:t>
      </w:r>
    </w:p>
    <w:p w14:paraId="177E9505" w14:textId="77777777" w:rsidR="006C53CC" w:rsidRPr="006C53CC" w:rsidRDefault="006C53CC"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2127"/>
          <w:tab w:val="left" w:pos="9072"/>
        </w:tabs>
        <w:ind w:right="-11"/>
        <w:rPr>
          <w:rFonts w:ascii="Arial" w:eastAsia="Times New Roman" w:hAnsi="Arial"/>
          <w:bdr w:val="none" w:sz="0" w:space="0" w:color="auto"/>
          <w:lang w:eastAsia="fr-FR"/>
        </w:rPr>
      </w:pPr>
      <w:r w:rsidRPr="006C53CC">
        <w:rPr>
          <w:rFonts w:ascii="Arial" w:eastAsia="Times New Roman" w:hAnsi="Arial"/>
          <w:noProof/>
          <w:bdr w:val="none" w:sz="0" w:space="0" w:color="auto"/>
          <w:lang w:eastAsia="fr-FR"/>
        </w:rPr>
        <mc:AlternateContent>
          <mc:Choice Requires="wps">
            <w:drawing>
              <wp:anchor distT="0" distB="0" distL="114300" distR="114300" simplePos="0" relativeHeight="251666432" behindDoc="0" locked="0" layoutInCell="1" allowOverlap="1" wp14:anchorId="3A6C42C8" wp14:editId="664AB890">
                <wp:simplePos x="0" y="0"/>
                <wp:positionH relativeFrom="column">
                  <wp:posOffset>2757606</wp:posOffset>
                </wp:positionH>
                <wp:positionV relativeFrom="paragraph">
                  <wp:posOffset>103183</wp:posOffset>
                </wp:positionV>
                <wp:extent cx="246380" cy="0"/>
                <wp:effectExtent l="0" t="76200" r="20320" b="95250"/>
                <wp:wrapSquare wrapText="bothSides"/>
                <wp:docPr id="7" name="Connecteur droit avec flèche 7"/>
                <wp:cNvGraphicFramePr/>
                <a:graphic xmlns:a="http://schemas.openxmlformats.org/drawingml/2006/main">
                  <a:graphicData uri="http://schemas.microsoft.com/office/word/2010/wordprocessingShape">
                    <wps:wsp>
                      <wps:cNvCnPr/>
                      <wps:spPr>
                        <a:xfrm>
                          <a:off x="0" y="0"/>
                          <a:ext cx="246380"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391B5405" id="Connecteur droit avec flèche 7" o:spid="_x0000_s1026" type="#_x0000_t32" style="position:absolute;margin-left:217.15pt;margin-top:8.1pt;width:19.4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" strokecolor="windowText" strokeweight=".5pt">
                <v:stroke endarrow="block" joinstyle="miter"/>
                <w10:wrap type="square"/>
              </v:shape>
            </w:pict>
          </mc:Fallback>
        </mc:AlternateContent>
      </w:r>
      <w:r w:rsidRPr="006C53CC">
        <w:rPr>
          <w:rFonts w:ascii="Arial" w:eastAsia="Times New Roman" w:hAnsi="Arial"/>
          <w:bdr w:val="none" w:sz="0" w:space="0" w:color="auto"/>
          <w:lang w:eastAsia="fr-FR"/>
        </w:rPr>
        <w:t xml:space="preserve">                                 </w:t>
      </w:r>
      <w:r w:rsidR="00A634BD">
        <w:rPr>
          <w:rFonts w:ascii="Arial" w:eastAsia="Times New Roman" w:hAnsi="Arial"/>
          <w:bdr w:val="none" w:sz="0" w:space="0" w:color="auto"/>
          <w:lang w:eastAsia="fr-FR"/>
        </w:rPr>
        <w:t>4</w:t>
      </w:r>
      <w:r w:rsidRPr="006C53CC">
        <w:rPr>
          <w:rFonts w:ascii="Arial" w:eastAsia="Times New Roman" w:hAnsi="Arial"/>
          <w:bdr w:val="none" w:sz="0" w:space="0" w:color="auto"/>
          <w:lang w:eastAsia="fr-FR"/>
        </w:rPr>
        <w:t xml:space="preserve"> Al(s) + 3 O</w:t>
      </w:r>
      <w:r w:rsidRPr="006C53CC">
        <w:rPr>
          <w:rFonts w:ascii="Arial" w:eastAsia="Times New Roman" w:hAnsi="Arial"/>
          <w:bdr w:val="none" w:sz="0" w:space="0" w:color="auto"/>
          <w:vertAlign w:val="subscript"/>
          <w:lang w:eastAsia="fr-FR"/>
        </w:rPr>
        <w:t>2</w:t>
      </w:r>
      <w:r w:rsidRPr="006C53CC">
        <w:rPr>
          <w:rFonts w:ascii="Arial" w:eastAsia="Times New Roman" w:hAnsi="Arial"/>
          <w:bdr w:val="none" w:sz="0" w:space="0" w:color="auto"/>
          <w:lang w:eastAsia="fr-FR"/>
        </w:rPr>
        <w:t>(g)</w:t>
      </w:r>
      <w:r w:rsidRPr="006C53CC">
        <w:rPr>
          <w:rFonts w:ascii="Arial" w:eastAsia="Times New Roman" w:hAnsi="Arial"/>
          <w:bdr w:val="none" w:sz="0" w:space="0" w:color="auto"/>
          <w:vertAlign w:val="subscript"/>
          <w:lang w:eastAsia="fr-FR"/>
        </w:rPr>
        <w:t xml:space="preserve"> </w:t>
      </w:r>
      <w:r w:rsidRPr="006C53CC">
        <w:rPr>
          <w:rFonts w:ascii="Arial" w:eastAsia="Times New Roman" w:hAnsi="Arial"/>
          <w:bdr w:val="none" w:sz="0" w:space="0" w:color="auto"/>
          <w:lang w:eastAsia="fr-FR"/>
        </w:rPr>
        <w:t xml:space="preserve">       2 Al</w:t>
      </w:r>
      <w:r w:rsidRPr="006C53CC">
        <w:rPr>
          <w:rFonts w:ascii="Arial" w:eastAsia="Times New Roman" w:hAnsi="Arial"/>
          <w:bdr w:val="none" w:sz="0" w:space="0" w:color="auto"/>
          <w:vertAlign w:val="subscript"/>
          <w:lang w:eastAsia="fr-FR"/>
        </w:rPr>
        <w:t>2</w:t>
      </w:r>
      <w:r w:rsidRPr="006C53CC">
        <w:rPr>
          <w:rFonts w:ascii="Arial" w:eastAsia="Times New Roman" w:hAnsi="Arial"/>
          <w:bdr w:val="none" w:sz="0" w:space="0" w:color="auto"/>
          <w:lang w:eastAsia="fr-FR"/>
        </w:rPr>
        <w:t>O</w:t>
      </w:r>
      <w:r w:rsidRPr="006C53CC">
        <w:rPr>
          <w:rFonts w:ascii="Arial" w:eastAsia="Times New Roman" w:hAnsi="Arial"/>
          <w:bdr w:val="none" w:sz="0" w:space="0" w:color="auto"/>
          <w:vertAlign w:val="subscript"/>
          <w:lang w:eastAsia="fr-FR"/>
        </w:rPr>
        <w:t>3</w:t>
      </w:r>
      <w:r w:rsidRPr="006C53CC">
        <w:rPr>
          <w:rFonts w:ascii="Arial" w:eastAsia="Times New Roman" w:hAnsi="Arial"/>
          <w:bdr w:val="none" w:sz="0" w:space="0" w:color="auto"/>
          <w:lang w:eastAsia="fr-FR"/>
        </w:rPr>
        <w:t>(s)</w:t>
      </w:r>
    </w:p>
    <w:p w14:paraId="6E27A00E" w14:textId="77777777" w:rsidR="006C53CC" w:rsidRPr="006C53CC" w:rsidRDefault="006C53CC" w:rsidP="00AF67D4">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2127"/>
          <w:tab w:val="left" w:pos="9072"/>
        </w:tabs>
        <w:suppressAutoHyphens/>
        <w:spacing w:after="5"/>
        <w:ind w:right="-11"/>
        <w:contextualSpacing/>
        <w:jc w:val="both"/>
        <w:rPr>
          <w:rFonts w:ascii="Arial" w:eastAsia="Arial" w:hAnsi="Arial" w:cs="Arial"/>
          <w:bdr w:val="none" w:sz="0" w:space="0" w:color="auto"/>
          <w:lang w:eastAsia="fr-FR"/>
        </w:rPr>
      </w:pPr>
      <w:r w:rsidRPr="006C53CC">
        <w:rPr>
          <w:rFonts w:ascii="Arial" w:eastAsia="Arial" w:hAnsi="Arial" w:cs="Arial"/>
          <w:bdr w:val="none" w:sz="0" w:space="0" w:color="auto"/>
          <w:lang w:eastAsia="fr-FR"/>
        </w:rPr>
        <w:t xml:space="preserve">     </w:t>
      </w:r>
    </w:p>
    <w:p w14:paraId="01341E9E" w14:textId="35F36498" w:rsidR="006C57FC" w:rsidRPr="00B01449" w:rsidRDefault="006C53CC" w:rsidP="00B04560">
      <w:pPr>
        <w:pStyle w:val="Paragraphedeliste"/>
        <w:numPr>
          <w:ilvl w:val="0"/>
          <w:numId w:val="43"/>
        </w:numPr>
        <w:tabs>
          <w:tab w:val="left" w:pos="284"/>
          <w:tab w:val="left" w:pos="426"/>
          <w:tab w:val="left" w:pos="9072"/>
        </w:tabs>
        <w:suppressAutoHyphens/>
        <w:spacing w:after="5"/>
        <w:ind w:right="-11" w:hanging="720"/>
        <w:jc w:val="both"/>
        <w:rPr>
          <w:rFonts w:ascii="Arial" w:eastAsia="Arial" w:hAnsi="Arial" w:cs="Arial"/>
          <w:sz w:val="24"/>
          <w:szCs w:val="24"/>
          <w:lang w:eastAsia="fr-FR"/>
        </w:rPr>
      </w:pPr>
      <w:r w:rsidRPr="00B01449">
        <w:rPr>
          <w:rFonts w:ascii="Arial" w:eastAsia="Arial" w:hAnsi="Arial" w:cs="Arial"/>
          <w:sz w:val="24"/>
          <w:szCs w:val="24"/>
          <w:lang w:eastAsia="fr-FR"/>
        </w:rPr>
        <w:t>Déterminer le nombre d’oxydation de l’élément aluminium dans l’espèce Al</w:t>
      </w:r>
      <w:r w:rsidRPr="00B01449">
        <w:rPr>
          <w:rFonts w:ascii="Arial" w:eastAsia="Arial" w:hAnsi="Arial" w:cs="Arial"/>
          <w:sz w:val="24"/>
          <w:szCs w:val="24"/>
          <w:vertAlign w:val="subscript"/>
          <w:lang w:eastAsia="fr-FR"/>
        </w:rPr>
        <w:t>2</w:t>
      </w:r>
      <w:r w:rsidR="00BB5C28" w:rsidRPr="00B01449">
        <w:rPr>
          <w:rFonts w:ascii="Arial" w:eastAsia="Arial" w:hAnsi="Arial" w:cs="Arial"/>
          <w:sz w:val="24"/>
          <w:szCs w:val="24"/>
          <w:lang w:eastAsia="fr-FR"/>
        </w:rPr>
        <w:t>O</w:t>
      </w:r>
      <w:r w:rsidRPr="00B01449">
        <w:rPr>
          <w:rFonts w:ascii="Arial" w:eastAsia="Arial" w:hAnsi="Arial" w:cs="Arial"/>
          <w:sz w:val="24"/>
          <w:szCs w:val="24"/>
          <w:vertAlign w:val="subscript"/>
          <w:lang w:eastAsia="fr-FR"/>
        </w:rPr>
        <w:t>3</w:t>
      </w:r>
      <w:r w:rsidRPr="00B01449">
        <w:rPr>
          <w:rFonts w:ascii="Arial" w:eastAsia="Arial" w:hAnsi="Arial" w:cs="Arial"/>
          <w:sz w:val="24"/>
          <w:szCs w:val="24"/>
          <w:lang w:eastAsia="fr-FR"/>
        </w:rPr>
        <w:t>.</w:t>
      </w:r>
    </w:p>
    <w:p w14:paraId="47874BAB" w14:textId="77777777" w:rsidR="006C57FC" w:rsidRPr="006C57FC" w:rsidRDefault="006C57FC" w:rsidP="006C57FC">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2127"/>
          <w:tab w:val="left" w:pos="9072"/>
        </w:tabs>
        <w:suppressAutoHyphens/>
        <w:spacing w:after="5"/>
        <w:ind w:right="-11"/>
        <w:contextualSpacing/>
        <w:jc w:val="both"/>
        <w:rPr>
          <w:rFonts w:ascii="Arial" w:eastAsia="Arial" w:hAnsi="Arial" w:cs="Arial"/>
          <w:bdr w:val="none" w:sz="0" w:space="0" w:color="auto"/>
          <w:lang w:eastAsia="fr-FR"/>
        </w:rPr>
      </w:pPr>
    </w:p>
    <w:p w14:paraId="2C6EC8C6" w14:textId="038C5749" w:rsidR="006C53CC" w:rsidRPr="006C57FC" w:rsidRDefault="006C53CC" w:rsidP="002E0A9F">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 w:val="left" w:pos="9072"/>
        </w:tabs>
        <w:suppressAutoHyphens/>
        <w:spacing w:after="5"/>
        <w:ind w:left="0" w:right="-11" w:firstLine="0"/>
        <w:contextualSpacing/>
        <w:jc w:val="both"/>
        <w:rPr>
          <w:rFonts w:ascii="Arial" w:eastAsia="Arial" w:hAnsi="Arial" w:cs="Arial"/>
          <w:bdr w:val="none" w:sz="0" w:space="0" w:color="auto"/>
          <w:lang w:eastAsia="fr-FR"/>
        </w:rPr>
      </w:pPr>
      <w:r w:rsidRPr="006C57FC">
        <w:rPr>
          <w:rFonts w:ascii="Arial" w:eastAsia="Arial" w:hAnsi="Arial" w:cs="Arial"/>
          <w:bdr w:val="none" w:sz="0" w:space="0" w:color="auto"/>
          <w:lang w:eastAsia="fr-FR"/>
        </w:rPr>
        <w:t xml:space="preserve">En déduire si l’aluminium subit une réaction d’oxydation ou de réduction au cours de son anodisation. </w:t>
      </w:r>
    </w:p>
    <w:p w14:paraId="3479A5FE" w14:textId="77777777" w:rsidR="00401B87" w:rsidRDefault="00401B87" w:rsidP="00401B87">
      <w:pPr>
        <w:pStyle w:val="CorpsA"/>
        <w:ind w:left="720"/>
        <w:jc w:val="center"/>
        <w:rPr>
          <w:rStyle w:val="Aucune"/>
          <w:rFonts w:ascii="Arial" w:hAnsi="Arial" w:cs="Arial"/>
          <w:b/>
          <w:bCs/>
          <w:sz w:val="24"/>
          <w:szCs w:val="24"/>
        </w:rPr>
      </w:pPr>
      <w:r w:rsidRPr="00FE7012">
        <w:rPr>
          <w:rStyle w:val="Aucune"/>
          <w:rFonts w:ascii="Arial" w:hAnsi="Arial" w:cs="Arial"/>
          <w:b/>
          <w:bCs/>
          <w:caps/>
          <w:sz w:val="24"/>
          <w:szCs w:val="24"/>
        </w:rPr>
        <w:t xml:space="preserve">Exercice </w:t>
      </w:r>
      <w:r>
        <w:rPr>
          <w:rStyle w:val="Aucune"/>
          <w:rFonts w:ascii="Arial" w:hAnsi="Arial" w:cs="Arial"/>
          <w:b/>
          <w:bCs/>
          <w:caps/>
          <w:sz w:val="24"/>
          <w:szCs w:val="24"/>
        </w:rPr>
        <w:t>3</w:t>
      </w:r>
      <w:r>
        <w:rPr>
          <w:rStyle w:val="Aucune"/>
          <w:rFonts w:ascii="Arial" w:hAnsi="Arial" w:cs="Arial"/>
          <w:b/>
          <w:bCs/>
          <w:sz w:val="24"/>
          <w:szCs w:val="24"/>
        </w:rPr>
        <w:t xml:space="preserve"> commun à tous les candidats (4 points)</w:t>
      </w:r>
    </w:p>
    <w:p w14:paraId="39E1D44B" w14:textId="77777777" w:rsidR="00401B87" w:rsidRDefault="00401B87" w:rsidP="00401B87">
      <w:pPr>
        <w:pStyle w:val="CorpsA"/>
        <w:ind w:left="720"/>
        <w:jc w:val="center"/>
        <w:rPr>
          <w:rStyle w:val="Aucune"/>
          <w:rFonts w:ascii="Arial" w:hAnsi="Arial" w:cs="Arial"/>
          <w:b/>
          <w:bCs/>
          <w:sz w:val="24"/>
          <w:szCs w:val="24"/>
        </w:rPr>
      </w:pPr>
    </w:p>
    <w:p w14:paraId="279A24FA" w14:textId="5980B6E0" w:rsidR="00401B87" w:rsidRDefault="00401B87" w:rsidP="00401B87">
      <w:pPr>
        <w:pStyle w:val="CorpsA"/>
        <w:ind w:left="720"/>
        <w:jc w:val="center"/>
        <w:rPr>
          <w:rStyle w:val="Aucune"/>
          <w:rFonts w:ascii="Arial" w:hAnsi="Arial" w:cs="Arial"/>
          <w:bCs/>
          <w:sz w:val="24"/>
          <w:szCs w:val="24"/>
        </w:rPr>
      </w:pPr>
      <w:r w:rsidRPr="00FE7012">
        <w:rPr>
          <w:rStyle w:val="Aucune"/>
          <w:rFonts w:ascii="Arial" w:hAnsi="Arial" w:cs="Arial"/>
          <w:bCs/>
          <w:sz w:val="24"/>
          <w:szCs w:val="24"/>
        </w:rPr>
        <w:t>(mathématiques)</w:t>
      </w:r>
    </w:p>
    <w:p w14:paraId="39F4A2FD" w14:textId="77777777" w:rsidR="00401B87" w:rsidRPr="00FE7012" w:rsidRDefault="00401B87" w:rsidP="00401B87">
      <w:pPr>
        <w:pStyle w:val="CorpsA"/>
        <w:ind w:left="720"/>
        <w:jc w:val="center"/>
        <w:rPr>
          <w:rStyle w:val="Aucune"/>
          <w:rFonts w:ascii="Arial" w:hAnsi="Arial" w:cs="Arial"/>
          <w:bCs/>
          <w:sz w:val="24"/>
          <w:szCs w:val="24"/>
        </w:rPr>
      </w:pPr>
    </w:p>
    <w:p w14:paraId="338BA8B7" w14:textId="77777777" w:rsidR="00401B87" w:rsidRPr="00401B87" w:rsidRDefault="00401B87" w:rsidP="00401B87">
      <w:pPr>
        <w:rPr>
          <w:rFonts w:ascii="Arial" w:hAnsi="Arial" w:cs="Arial"/>
          <w:b/>
        </w:rPr>
      </w:pPr>
      <w:r w:rsidRPr="00401B87">
        <w:rPr>
          <w:rFonts w:ascii="Arial" w:hAnsi="Arial" w:cs="Arial"/>
          <w:b/>
        </w:rPr>
        <w:t xml:space="preserve">Vous traiterez quatre questions au choix parmi les six questions proposées. </w:t>
      </w:r>
    </w:p>
    <w:p w14:paraId="3D4B36F9" w14:textId="77777777" w:rsidR="00401B87" w:rsidRDefault="00401B87" w:rsidP="00D02336">
      <w:pPr>
        <w:rPr>
          <w:rFonts w:ascii="Arial" w:hAnsi="Arial" w:cs="Arial"/>
          <w:b/>
          <w:bCs/>
        </w:rPr>
      </w:pPr>
    </w:p>
    <w:p w14:paraId="58580CC0" w14:textId="33BEE45B" w:rsidR="00D02336" w:rsidRPr="00401B87" w:rsidRDefault="00D02336" w:rsidP="00D02336">
      <w:pPr>
        <w:rPr>
          <w:rFonts w:ascii="Arial" w:hAnsi="Arial" w:cs="Arial"/>
        </w:rPr>
      </w:pPr>
      <w:r w:rsidRPr="00401B87">
        <w:rPr>
          <w:rFonts w:ascii="Arial" w:hAnsi="Arial" w:cs="Arial"/>
          <w:bCs/>
        </w:rPr>
        <w:t>Pour les questions 1 à 3, on considère la fonction suivante </w:t>
      </w:r>
    </w:p>
    <w:p w14:paraId="44EDFC6A" w14:textId="77777777" w:rsidR="00D02336" w:rsidRPr="00903D19" w:rsidRDefault="00D02336" w:rsidP="00D02336">
      <w:pPr>
        <w:rPr>
          <w:rFonts w:ascii="Arial" w:hAnsi="Arial" w:cs="Arial"/>
          <w:b/>
          <w:i/>
        </w:rPr>
      </w:pPr>
    </w:p>
    <w:p w14:paraId="78F9401A" w14:textId="77777777" w:rsidR="00D02336" w:rsidRDefault="00D02336" w:rsidP="00D02336">
      <w:pPr>
        <w:spacing w:line="360" w:lineRule="auto"/>
        <w:ind w:left="360"/>
        <w:rPr>
          <w:rFonts w:ascii="Arial" w:eastAsiaTheme="minorEastAsia" w:hAnsi="Arial" w:cs="Arial"/>
        </w:rPr>
      </w:pPr>
      <w:r>
        <w:rPr>
          <w:rFonts w:ascii="Arial" w:hAnsi="Arial" w:cs="Arial"/>
        </w:rPr>
        <w:t xml:space="preserve">    </w:t>
      </w:r>
      <w:r w:rsidRPr="00AE1BC3">
        <w:rPr>
          <w:rFonts w:ascii="Arial" w:hAnsi="Arial" w:cs="Arial"/>
        </w:rPr>
        <w:t xml:space="preserve">Soit la fonction </w:t>
      </w:r>
      <m:oMath>
        <m:r>
          <w:rPr>
            <w:rFonts w:ascii="Cambria Math" w:hAnsi="Cambria Math" w:cs="Arial"/>
          </w:rPr>
          <m:t>f</m:t>
        </m:r>
      </m:oMath>
      <w:r w:rsidRPr="00AE1BC3">
        <w:rPr>
          <w:rFonts w:ascii="Arial" w:eastAsiaTheme="minorEastAsia" w:hAnsi="Arial" w:cs="Arial"/>
        </w:rPr>
        <w:t xml:space="preserve"> définie sur </w:t>
      </w:r>
      <m:oMath>
        <m:d>
          <m:dPr>
            <m:begChr m:val="["/>
            <m:endChr m:val="["/>
            <m:ctrlPr>
              <w:rPr>
                <w:rFonts w:ascii="Cambria Math" w:eastAsiaTheme="minorEastAsia" w:hAnsi="Cambria Math" w:cs="Arial"/>
                <w:i/>
              </w:rPr>
            </m:ctrlPr>
          </m:dPr>
          <m:e>
            <m:r>
              <w:rPr>
                <w:rFonts w:ascii="Cambria Math" w:eastAsiaTheme="minorEastAsia" w:hAnsi="Cambria Math" w:cs="Arial"/>
              </w:rPr>
              <m:t>-1;+∞</m:t>
            </m:r>
          </m:e>
        </m:d>
      </m:oMath>
      <w:r w:rsidRPr="00AE1BC3">
        <w:rPr>
          <w:rFonts w:ascii="Arial" w:eastAsiaTheme="minorEastAsia" w:hAnsi="Arial" w:cs="Arial"/>
        </w:rPr>
        <w:t xml:space="preserve"> par </w:t>
      </w:r>
      <m:oMath>
        <m:r>
          <w:rPr>
            <w:rFonts w:ascii="Cambria Math" w:eastAsiaTheme="minorEastAsia" w:hAnsi="Cambria Math" w:cs="Arial"/>
          </w:rPr>
          <m:t>f</m:t>
        </m:r>
        <m:d>
          <m:dPr>
            <m:ctrlPr>
              <w:rPr>
                <w:rFonts w:ascii="Cambria Math" w:eastAsiaTheme="minorEastAsia" w:hAnsi="Cambria Math" w:cs="Arial"/>
                <w:i/>
              </w:rPr>
            </m:ctrlPr>
          </m:dPr>
          <m:e>
            <m:r>
              <w:rPr>
                <w:rFonts w:ascii="Cambria Math" w:eastAsiaTheme="minorEastAsia" w:hAnsi="Cambria Math" w:cs="Arial"/>
              </w:rPr>
              <m:t>x</m:t>
            </m:r>
          </m:e>
        </m:d>
        <m:r>
          <w:rPr>
            <w:rFonts w:ascii="Cambria Math" w:eastAsiaTheme="minorEastAsia" w:hAnsi="Cambria Math" w:cs="Arial"/>
          </w:rPr>
          <m:t>=</m:t>
        </m:r>
        <m:d>
          <m:dPr>
            <m:ctrlPr>
              <w:rPr>
                <w:rFonts w:ascii="Cambria Math" w:eastAsiaTheme="minorEastAsia" w:hAnsi="Cambria Math" w:cs="Arial"/>
                <w:i/>
              </w:rPr>
            </m:ctrlPr>
          </m:dPr>
          <m:e>
            <m:r>
              <w:rPr>
                <w:rFonts w:ascii="Cambria Math" w:eastAsiaTheme="minorEastAsia" w:hAnsi="Cambria Math" w:cs="Arial"/>
              </w:rPr>
              <m:t>4x-1</m:t>
            </m:r>
          </m:e>
        </m:d>
        <m:sSup>
          <m:sSupPr>
            <m:ctrlPr>
              <w:rPr>
                <w:rFonts w:ascii="Cambria Math" w:eastAsiaTheme="minorEastAsia" w:hAnsi="Cambria Math" w:cs="Arial"/>
                <w:i/>
              </w:rPr>
            </m:ctrlPr>
          </m:sSupPr>
          <m:e>
            <m:r>
              <w:rPr>
                <w:rFonts w:ascii="Cambria Math" w:eastAsiaTheme="minorEastAsia" w:hAnsi="Cambria Math" w:cs="Arial"/>
              </w:rPr>
              <m:t>e</m:t>
            </m:r>
          </m:e>
          <m:sup>
            <m:r>
              <w:rPr>
                <w:rFonts w:ascii="Cambria Math" w:eastAsiaTheme="minorEastAsia" w:hAnsi="Cambria Math" w:cs="Arial"/>
              </w:rPr>
              <m:t>x</m:t>
            </m:r>
          </m:sup>
        </m:sSup>
      </m:oMath>
      <w:r w:rsidRPr="002D7B23">
        <w:rPr>
          <w:rFonts w:ascii="Arial" w:eastAsiaTheme="minorEastAsia" w:hAnsi="Arial" w:cs="Arial"/>
        </w:rPr>
        <w:t>.</w:t>
      </w:r>
    </w:p>
    <w:p w14:paraId="4132D764" w14:textId="77777777" w:rsidR="00982DE9" w:rsidRDefault="00982DE9" w:rsidP="00D02336">
      <w:pPr>
        <w:spacing w:line="360" w:lineRule="auto"/>
        <w:rPr>
          <w:rFonts w:ascii="Arial" w:eastAsiaTheme="minorEastAsia" w:hAnsi="Arial" w:cs="Arial"/>
          <w:b/>
          <w:bCs/>
        </w:rPr>
      </w:pPr>
    </w:p>
    <w:p w14:paraId="311D8FC8" w14:textId="52AFE6B7" w:rsidR="00D02336" w:rsidRPr="009A7520" w:rsidRDefault="00D02336" w:rsidP="00D02336">
      <w:pPr>
        <w:spacing w:line="360" w:lineRule="auto"/>
        <w:rPr>
          <w:rFonts w:ascii="Arial" w:eastAsiaTheme="minorEastAsia" w:hAnsi="Arial" w:cs="Arial"/>
          <w:b/>
          <w:bCs/>
        </w:rPr>
      </w:pPr>
      <w:r w:rsidRPr="009A7520">
        <w:rPr>
          <w:rFonts w:ascii="Arial" w:eastAsiaTheme="minorEastAsia" w:hAnsi="Arial" w:cs="Arial"/>
          <w:b/>
          <w:bCs/>
        </w:rPr>
        <w:t>Question 1 :</w:t>
      </w:r>
    </w:p>
    <w:p w14:paraId="5621B708" w14:textId="77777777" w:rsidR="00D02336" w:rsidRPr="00353A5E" w:rsidRDefault="00D02336" w:rsidP="00D02336">
      <w:pPr>
        <w:spacing w:line="360" w:lineRule="auto"/>
        <w:rPr>
          <w:rFonts w:ascii="Arial" w:eastAsiaTheme="minorEastAsia" w:hAnsi="Arial" w:cs="Arial"/>
          <w:sz w:val="28"/>
          <w:szCs w:val="28"/>
        </w:rPr>
      </w:pPr>
      <w:r w:rsidRPr="00353A5E">
        <w:rPr>
          <w:rFonts w:ascii="Arial" w:hAnsi="Arial" w:cs="Arial"/>
        </w:rPr>
        <w:t xml:space="preserve">Calculer </w:t>
      </w:r>
      <m:oMath>
        <m:r>
          <w:rPr>
            <w:rFonts w:ascii="Cambria Math" w:hAnsi="Cambria Math" w:cs="Arial"/>
          </w:rPr>
          <m:t>f</m:t>
        </m:r>
        <m:d>
          <m:dPr>
            <m:ctrlPr>
              <w:rPr>
                <w:rFonts w:ascii="Cambria Math" w:hAnsi="Cambria Math" w:cs="Arial"/>
                <w:i/>
              </w:rPr>
            </m:ctrlPr>
          </m:dPr>
          <m:e>
            <m:r>
              <w:rPr>
                <w:rFonts w:ascii="Cambria Math" w:hAnsi="Cambria Math" w:cs="Arial"/>
              </w:rPr>
              <m:t>-1</m:t>
            </m:r>
          </m:e>
        </m:d>
      </m:oMath>
      <w:r w:rsidRPr="00353A5E">
        <w:rPr>
          <w:rFonts w:ascii="Arial" w:eastAsiaTheme="minorEastAsia" w:hAnsi="Arial" w:cs="Arial"/>
          <w:sz w:val="28"/>
          <w:szCs w:val="28"/>
        </w:rPr>
        <w:t xml:space="preserve">. </w:t>
      </w:r>
    </w:p>
    <w:p w14:paraId="53CFC5E0" w14:textId="77777777" w:rsidR="00982DE9" w:rsidRDefault="00982DE9" w:rsidP="00D02336">
      <w:pPr>
        <w:spacing w:line="360" w:lineRule="auto"/>
        <w:rPr>
          <w:rFonts w:ascii="Arial" w:eastAsiaTheme="minorEastAsia" w:hAnsi="Arial" w:cs="Arial"/>
          <w:b/>
          <w:bCs/>
        </w:rPr>
      </w:pPr>
    </w:p>
    <w:p w14:paraId="16D28BB2" w14:textId="79BFF2BA" w:rsidR="00D02336" w:rsidRPr="009A7520" w:rsidRDefault="00D02336" w:rsidP="00D02336">
      <w:pPr>
        <w:spacing w:line="360" w:lineRule="auto"/>
        <w:rPr>
          <w:rFonts w:ascii="Arial" w:eastAsiaTheme="minorEastAsia" w:hAnsi="Arial" w:cs="Arial"/>
          <w:b/>
          <w:bCs/>
        </w:rPr>
      </w:pPr>
      <w:r w:rsidRPr="009A7520">
        <w:rPr>
          <w:rFonts w:ascii="Arial" w:eastAsiaTheme="minorEastAsia" w:hAnsi="Arial" w:cs="Arial"/>
          <w:b/>
          <w:bCs/>
        </w:rPr>
        <w:t xml:space="preserve">Question </w:t>
      </w:r>
      <w:r>
        <w:rPr>
          <w:rFonts w:ascii="Arial" w:eastAsiaTheme="minorEastAsia" w:hAnsi="Arial" w:cs="Arial"/>
          <w:b/>
          <w:bCs/>
        </w:rPr>
        <w:t>2</w:t>
      </w:r>
      <w:r w:rsidRPr="009A7520">
        <w:rPr>
          <w:rFonts w:ascii="Arial" w:eastAsiaTheme="minorEastAsia" w:hAnsi="Arial" w:cs="Arial"/>
          <w:b/>
          <w:bCs/>
        </w:rPr>
        <w:t> :</w:t>
      </w:r>
    </w:p>
    <w:p w14:paraId="2645D7F3" w14:textId="77777777" w:rsidR="00D02336" w:rsidRPr="009A7520" w:rsidRDefault="00D02336" w:rsidP="00D02336">
      <w:pPr>
        <w:spacing w:line="360" w:lineRule="auto"/>
        <w:rPr>
          <w:rFonts w:ascii="Arial" w:eastAsiaTheme="minorEastAsia" w:hAnsi="Arial" w:cs="Arial"/>
        </w:rPr>
      </w:pPr>
      <w:r w:rsidRPr="009A7520">
        <w:rPr>
          <w:rFonts w:ascii="Arial" w:eastAsiaTheme="minorEastAsia" w:hAnsi="Arial" w:cs="Arial"/>
        </w:rPr>
        <w:t xml:space="preserve">Justifier que la limite de </w:t>
      </w:r>
      <w:r w:rsidRPr="009A7520">
        <w:rPr>
          <w:rFonts w:ascii="Arial" w:hAnsi="Arial" w:cs="Arial"/>
        </w:rPr>
        <w:t xml:space="preserve">la fonction </w:t>
      </w:r>
      <m:oMath>
        <m:r>
          <w:rPr>
            <w:rFonts w:ascii="Cambria Math" w:hAnsi="Cambria Math" w:cs="Arial"/>
          </w:rPr>
          <m:t>f</m:t>
        </m:r>
      </m:oMath>
      <w:r w:rsidRPr="009A7520">
        <w:rPr>
          <w:rFonts w:ascii="Arial" w:eastAsiaTheme="minorEastAsia" w:hAnsi="Arial" w:cs="Arial"/>
        </w:rPr>
        <w:t xml:space="preserve"> en </w:t>
      </w:r>
      <m:oMath>
        <m:r>
          <w:rPr>
            <w:rFonts w:ascii="Cambria Math" w:eastAsiaTheme="minorEastAsia" w:hAnsi="Cambria Math" w:cs="Arial"/>
          </w:rPr>
          <m:t>+∞</m:t>
        </m:r>
      </m:oMath>
      <w:r w:rsidRPr="009A7520">
        <w:rPr>
          <w:rFonts w:ascii="Arial" w:eastAsiaTheme="minorEastAsia" w:hAnsi="Arial" w:cs="Arial"/>
        </w:rPr>
        <w:t xml:space="preserve"> est </w:t>
      </w:r>
      <m:oMath>
        <m:r>
          <w:rPr>
            <w:rFonts w:ascii="Cambria Math" w:eastAsiaTheme="minorEastAsia" w:hAnsi="Cambria Math" w:cs="Arial"/>
          </w:rPr>
          <m:t>+∞.</m:t>
        </m:r>
      </m:oMath>
    </w:p>
    <w:p w14:paraId="607A462A" w14:textId="77777777" w:rsidR="00D02336" w:rsidRDefault="00D02336" w:rsidP="00D02336">
      <w:pPr>
        <w:spacing w:line="360" w:lineRule="auto"/>
        <w:rPr>
          <w:rFonts w:ascii="Arial" w:eastAsiaTheme="minorEastAsia" w:hAnsi="Arial" w:cs="Arial"/>
        </w:rPr>
      </w:pPr>
    </w:p>
    <w:p w14:paraId="4DE29EA3" w14:textId="77777777" w:rsidR="00D02336" w:rsidRPr="009A7520" w:rsidRDefault="00D02336" w:rsidP="00D02336">
      <w:pPr>
        <w:spacing w:line="360" w:lineRule="auto"/>
        <w:rPr>
          <w:rFonts w:ascii="Arial" w:eastAsiaTheme="minorEastAsia" w:hAnsi="Arial" w:cs="Arial"/>
          <w:b/>
          <w:bCs/>
        </w:rPr>
      </w:pPr>
      <w:r w:rsidRPr="009A7520">
        <w:rPr>
          <w:rFonts w:ascii="Arial" w:eastAsiaTheme="minorEastAsia" w:hAnsi="Arial" w:cs="Arial"/>
          <w:b/>
          <w:bCs/>
        </w:rPr>
        <w:t xml:space="preserve">Question </w:t>
      </w:r>
      <w:r>
        <w:rPr>
          <w:rFonts w:ascii="Arial" w:eastAsiaTheme="minorEastAsia" w:hAnsi="Arial" w:cs="Arial"/>
          <w:b/>
          <w:bCs/>
        </w:rPr>
        <w:t>3</w:t>
      </w:r>
      <w:r w:rsidRPr="009A7520">
        <w:rPr>
          <w:rFonts w:ascii="Arial" w:eastAsiaTheme="minorEastAsia" w:hAnsi="Arial" w:cs="Arial"/>
          <w:b/>
          <w:bCs/>
        </w:rPr>
        <w:t> :</w:t>
      </w:r>
    </w:p>
    <w:p w14:paraId="09ECA3D7" w14:textId="77777777" w:rsidR="00D02336" w:rsidRPr="009A7520" w:rsidRDefault="00D02336" w:rsidP="00D02336">
      <w:pPr>
        <w:spacing w:line="360" w:lineRule="auto"/>
        <w:rPr>
          <w:rFonts w:ascii="Arial" w:hAnsi="Arial" w:cs="Arial"/>
          <w:bCs/>
          <w:color w:val="000000"/>
        </w:rPr>
      </w:pPr>
      <w:r w:rsidRPr="009A7520">
        <w:rPr>
          <w:rFonts w:ascii="Arial" w:hAnsi="Arial" w:cs="Arial"/>
          <w:bCs/>
          <w:color w:val="000000"/>
        </w:rPr>
        <w:t xml:space="preserve">On admet que la fonction </w:t>
      </w:r>
      <m:oMath>
        <m:r>
          <w:rPr>
            <w:rFonts w:ascii="Cambria Math" w:hAnsi="Cambria Math" w:cs="Arial"/>
            <w:color w:val="000000"/>
          </w:rPr>
          <m:t>f</m:t>
        </m:r>
      </m:oMath>
      <w:r w:rsidRPr="009A7520">
        <w:rPr>
          <w:rFonts w:ascii="Arial" w:hAnsi="Arial" w:cs="Arial"/>
          <w:bCs/>
          <w:color w:val="000000"/>
        </w:rPr>
        <w:t xml:space="preserve"> est dérivable sur l’intervalle </w:t>
      </w:r>
      <m:oMath>
        <m:d>
          <m:dPr>
            <m:begChr m:val="["/>
            <m:endChr m:val="["/>
            <m:ctrlPr>
              <w:rPr>
                <w:rFonts w:ascii="Cambria Math" w:eastAsiaTheme="minorEastAsia" w:hAnsi="Cambria Math" w:cs="Arial"/>
                <w:i/>
              </w:rPr>
            </m:ctrlPr>
          </m:dPr>
          <m:e>
            <m:r>
              <w:rPr>
                <w:rFonts w:ascii="Cambria Math" w:eastAsiaTheme="minorEastAsia" w:hAnsi="Cambria Math" w:cs="Arial"/>
              </w:rPr>
              <m:t>-1;+∞</m:t>
            </m:r>
          </m:e>
        </m:d>
      </m:oMath>
      <w:r w:rsidRPr="009A7520">
        <w:rPr>
          <w:rFonts w:ascii="Arial" w:eastAsiaTheme="minorEastAsia" w:hAnsi="Arial" w:cs="Arial"/>
        </w:rPr>
        <w:t xml:space="preserve"> </w:t>
      </w:r>
      <w:r w:rsidRPr="009A7520">
        <w:rPr>
          <w:rFonts w:ascii="Arial" w:hAnsi="Arial" w:cs="Arial"/>
          <w:bCs/>
          <w:color w:val="000000"/>
        </w:rPr>
        <w:t xml:space="preserve">et on note </w:t>
      </w:r>
      <m:oMath>
        <m:r>
          <w:rPr>
            <w:rFonts w:ascii="Cambria Math" w:hAnsi="Cambria Math" w:cs="Arial"/>
            <w:color w:val="000000"/>
          </w:rPr>
          <m:t>f'</m:t>
        </m:r>
      </m:oMath>
      <w:r w:rsidRPr="009A7520">
        <w:rPr>
          <w:rFonts w:ascii="Arial" w:hAnsi="Arial" w:cs="Arial"/>
          <w:bCs/>
          <w:color w:val="000000"/>
        </w:rPr>
        <w:t xml:space="preserve"> sa fonction dérivée. </w:t>
      </w:r>
    </w:p>
    <w:p w14:paraId="565633AA" w14:textId="77777777" w:rsidR="00D02336" w:rsidRDefault="00D02336" w:rsidP="00D02336">
      <w:pPr>
        <w:spacing w:line="360" w:lineRule="auto"/>
        <w:rPr>
          <w:rFonts w:ascii="Arial" w:eastAsiaTheme="minorEastAsia" w:hAnsi="Arial" w:cs="Arial"/>
        </w:rPr>
      </w:pPr>
      <w:r w:rsidRPr="009A7520">
        <w:rPr>
          <w:rFonts w:ascii="Arial" w:hAnsi="Arial" w:cs="Arial"/>
          <w:b/>
          <w:bCs/>
        </w:rPr>
        <w:t>3.a</w:t>
      </w:r>
      <w:r>
        <w:rPr>
          <w:rFonts w:ascii="Arial" w:hAnsi="Arial" w:cs="Arial"/>
          <w:b/>
          <w:bCs/>
        </w:rPr>
        <w:t>.</w:t>
      </w:r>
      <w:r w:rsidRPr="009A7520">
        <w:rPr>
          <w:rFonts w:ascii="Arial" w:hAnsi="Arial" w:cs="Arial"/>
          <w:b/>
          <w:bCs/>
        </w:rPr>
        <w:t xml:space="preserve"> </w:t>
      </w:r>
      <w:r w:rsidRPr="009A7520">
        <w:rPr>
          <w:rFonts w:ascii="Arial" w:hAnsi="Arial" w:cs="Arial"/>
        </w:rPr>
        <w:t xml:space="preserve">Montrer que pour tout </w:t>
      </w:r>
      <m:oMath>
        <m:r>
          <w:rPr>
            <w:rFonts w:ascii="Cambria Math" w:hAnsi="Cambria Math" w:cs="Arial"/>
          </w:rPr>
          <m:t>x</m:t>
        </m:r>
      </m:oMath>
      <w:r w:rsidRPr="009A7520">
        <w:rPr>
          <w:rFonts w:ascii="Arial" w:hAnsi="Arial" w:cs="Arial"/>
        </w:rPr>
        <w:t xml:space="preserve"> appartenant à</w:t>
      </w:r>
      <m:oMath>
        <m:r>
          <w:rPr>
            <w:rFonts w:ascii="Cambria Math" w:hAnsi="Cambria Math" w:cs="Arial"/>
          </w:rPr>
          <m:t xml:space="preserve"> </m:t>
        </m:r>
        <m:d>
          <m:dPr>
            <m:begChr m:val="["/>
            <m:endChr m:val="["/>
            <m:ctrlPr>
              <w:rPr>
                <w:rFonts w:ascii="Cambria Math" w:eastAsiaTheme="minorEastAsia" w:hAnsi="Cambria Math" w:cs="Arial"/>
                <w:i/>
              </w:rPr>
            </m:ctrlPr>
          </m:dPr>
          <m:e>
            <m:r>
              <w:rPr>
                <w:rFonts w:ascii="Cambria Math" w:eastAsiaTheme="minorEastAsia" w:hAnsi="Cambria Math" w:cs="Arial"/>
              </w:rPr>
              <m:t>-1;+∞</m:t>
            </m:r>
          </m:e>
        </m:d>
      </m:oMath>
      <w:r w:rsidRPr="009A7520">
        <w:rPr>
          <w:rFonts w:ascii="Arial" w:eastAsiaTheme="minorEastAsia" w:hAnsi="Arial" w:cs="Arial"/>
        </w:rPr>
        <w:t xml:space="preserve"> , </w:t>
      </w:r>
      <m:oMath>
        <m:sSup>
          <m:sSupPr>
            <m:ctrlPr>
              <w:rPr>
                <w:rFonts w:ascii="Cambria Math" w:hAnsi="Cambria Math" w:cs="Arial"/>
                <w:i/>
              </w:rPr>
            </m:ctrlPr>
          </m:sSupPr>
          <m:e>
            <m:r>
              <w:rPr>
                <w:rFonts w:ascii="Cambria Math" w:hAnsi="Cambria Math" w:cs="Arial"/>
              </w:rPr>
              <m:t>f</m:t>
            </m:r>
          </m:e>
          <m:sup>
            <m:r>
              <w:rPr>
                <w:rFonts w:ascii="Cambria Math" w:hAnsi="Cambria Math" w:cs="Arial"/>
              </w:rPr>
              <m:t>'</m:t>
            </m:r>
          </m:sup>
        </m:sSup>
        <m:d>
          <m:dPr>
            <m:ctrlPr>
              <w:rPr>
                <w:rFonts w:ascii="Cambria Math" w:hAnsi="Cambria Math" w:cs="Arial"/>
                <w:i/>
              </w:rPr>
            </m:ctrlPr>
          </m:dPr>
          <m:e>
            <m:r>
              <w:rPr>
                <w:rFonts w:ascii="Cambria Math" w:hAnsi="Cambria Math" w:cs="Arial"/>
              </w:rPr>
              <m:t>x</m:t>
            </m:r>
          </m:e>
        </m:d>
        <m:r>
          <w:rPr>
            <w:rFonts w:ascii="Cambria Math" w:hAnsi="Cambria Math" w:cs="Arial"/>
          </w:rPr>
          <m:t>=</m:t>
        </m:r>
        <m:sSup>
          <m:sSupPr>
            <m:ctrlPr>
              <w:rPr>
                <w:rFonts w:ascii="Cambria Math" w:eastAsiaTheme="minorEastAsia" w:hAnsi="Cambria Math" w:cs="Arial"/>
                <w:i/>
              </w:rPr>
            </m:ctrlPr>
          </m:sSupPr>
          <m:e>
            <m:r>
              <w:rPr>
                <w:rFonts w:ascii="Cambria Math" w:eastAsiaTheme="minorEastAsia" w:hAnsi="Cambria Math" w:cs="Arial"/>
              </w:rPr>
              <m:t>e</m:t>
            </m:r>
          </m:e>
          <m:sup>
            <m:r>
              <w:rPr>
                <w:rFonts w:ascii="Cambria Math" w:eastAsiaTheme="minorEastAsia" w:hAnsi="Cambria Math" w:cs="Arial"/>
              </w:rPr>
              <m:t>x</m:t>
            </m:r>
          </m:sup>
        </m:sSup>
        <m:d>
          <m:dPr>
            <m:ctrlPr>
              <w:rPr>
                <w:rFonts w:ascii="Cambria Math" w:eastAsiaTheme="minorEastAsia" w:hAnsi="Cambria Math" w:cs="Arial"/>
                <w:i/>
              </w:rPr>
            </m:ctrlPr>
          </m:dPr>
          <m:e>
            <m:r>
              <w:rPr>
                <w:rFonts w:ascii="Cambria Math" w:eastAsiaTheme="minorEastAsia" w:hAnsi="Cambria Math" w:cs="Arial"/>
              </w:rPr>
              <m:t>4x+3</m:t>
            </m:r>
          </m:e>
        </m:d>
        <m:r>
          <w:rPr>
            <w:rFonts w:ascii="Cambria Math" w:eastAsiaTheme="minorEastAsia" w:hAnsi="Cambria Math" w:cs="Arial"/>
          </w:rPr>
          <m:t>.</m:t>
        </m:r>
      </m:oMath>
    </w:p>
    <w:p w14:paraId="4408E251" w14:textId="77777777" w:rsidR="00D02336" w:rsidRPr="00162419" w:rsidRDefault="00D02336" w:rsidP="00D02336">
      <w:pPr>
        <w:spacing w:line="360" w:lineRule="auto"/>
        <w:rPr>
          <w:rFonts w:ascii="Arial" w:eastAsiaTheme="minorEastAsia" w:hAnsi="Arial" w:cs="Arial"/>
        </w:rPr>
      </w:pPr>
      <w:r w:rsidRPr="00C7750E">
        <w:rPr>
          <w:rFonts w:ascii="Arial" w:eastAsiaTheme="minorEastAsia" w:hAnsi="Arial" w:cs="Arial"/>
          <w:b/>
          <w:bCs/>
        </w:rPr>
        <w:t xml:space="preserve">3.b. </w:t>
      </w:r>
      <w:r w:rsidRPr="00162419">
        <w:rPr>
          <w:rFonts w:ascii="Arial" w:eastAsiaTheme="minorEastAsia" w:hAnsi="Arial" w:cs="Arial"/>
        </w:rPr>
        <w:t xml:space="preserve">Établir le tableau de variations de </w:t>
      </w:r>
      <w:r w:rsidRPr="00162419">
        <w:rPr>
          <w:rFonts w:ascii="Arial" w:hAnsi="Arial" w:cs="Arial"/>
        </w:rPr>
        <w:t xml:space="preserve">la fonction </w:t>
      </w:r>
      <m:oMath>
        <m:r>
          <w:rPr>
            <w:rFonts w:ascii="Cambria Math" w:hAnsi="Cambria Math" w:cs="Arial"/>
          </w:rPr>
          <m:t>f</m:t>
        </m:r>
      </m:oMath>
      <w:r w:rsidRPr="00162419">
        <w:rPr>
          <w:rFonts w:ascii="Arial" w:eastAsiaTheme="minorEastAsia" w:hAnsi="Arial" w:cs="Arial"/>
        </w:rPr>
        <w:t xml:space="preserve"> sur </w:t>
      </w:r>
      <m:oMath>
        <m:d>
          <m:dPr>
            <m:begChr m:val="["/>
            <m:endChr m:val="["/>
            <m:ctrlPr>
              <w:rPr>
                <w:rFonts w:ascii="Cambria Math" w:eastAsiaTheme="minorEastAsia" w:hAnsi="Cambria Math" w:cs="Arial"/>
                <w:i/>
              </w:rPr>
            </m:ctrlPr>
          </m:dPr>
          <m:e>
            <m:r>
              <w:rPr>
                <w:rFonts w:ascii="Cambria Math" w:eastAsiaTheme="minorEastAsia" w:hAnsi="Cambria Math" w:cs="Arial"/>
              </w:rPr>
              <m:t>-1;+∞</m:t>
            </m:r>
          </m:e>
        </m:d>
        <m:r>
          <w:rPr>
            <w:rFonts w:ascii="Cambria Math" w:eastAsiaTheme="minorEastAsia" w:hAnsi="Cambria Math" w:cs="Arial"/>
          </w:rPr>
          <m:t>.</m:t>
        </m:r>
      </m:oMath>
    </w:p>
    <w:p w14:paraId="23DF03EF" w14:textId="77777777" w:rsidR="00D02336" w:rsidRDefault="00D02336" w:rsidP="00D02336">
      <w:pPr>
        <w:spacing w:line="360" w:lineRule="auto"/>
        <w:rPr>
          <w:rFonts w:ascii="Arial" w:eastAsiaTheme="minorEastAsia" w:hAnsi="Arial" w:cs="Arial"/>
        </w:rPr>
      </w:pPr>
    </w:p>
    <w:p w14:paraId="3DA6BEBE" w14:textId="77777777" w:rsidR="00D02336" w:rsidRPr="009A7520" w:rsidRDefault="00D02336" w:rsidP="00D02336">
      <w:pPr>
        <w:spacing w:line="360" w:lineRule="auto"/>
        <w:rPr>
          <w:rFonts w:ascii="Arial" w:eastAsiaTheme="minorEastAsia" w:hAnsi="Arial" w:cs="Arial"/>
          <w:b/>
          <w:bCs/>
        </w:rPr>
      </w:pPr>
      <w:r w:rsidRPr="009A7520">
        <w:rPr>
          <w:rFonts w:ascii="Arial" w:eastAsiaTheme="minorEastAsia" w:hAnsi="Arial" w:cs="Arial"/>
          <w:b/>
          <w:bCs/>
        </w:rPr>
        <w:t xml:space="preserve">Question </w:t>
      </w:r>
      <w:r>
        <w:rPr>
          <w:rFonts w:ascii="Arial" w:eastAsiaTheme="minorEastAsia" w:hAnsi="Arial" w:cs="Arial"/>
          <w:b/>
          <w:bCs/>
        </w:rPr>
        <w:t>4</w:t>
      </w:r>
      <w:r w:rsidRPr="009A7520">
        <w:rPr>
          <w:rFonts w:ascii="Arial" w:eastAsiaTheme="minorEastAsia" w:hAnsi="Arial" w:cs="Arial"/>
          <w:b/>
          <w:bCs/>
        </w:rPr>
        <w:t> :</w:t>
      </w:r>
    </w:p>
    <w:p w14:paraId="40F04D79" w14:textId="77777777" w:rsidR="00D02336" w:rsidRPr="00D92B72" w:rsidRDefault="00D02336" w:rsidP="00982DE9">
      <w:pPr>
        <w:spacing w:before="240" w:after="160" w:line="276" w:lineRule="auto"/>
        <w:jc w:val="both"/>
        <w:rPr>
          <w:rFonts w:ascii="Arial" w:hAnsi="Arial" w:cs="Arial"/>
        </w:rPr>
      </w:pPr>
      <w:r w:rsidRPr="009A7520">
        <w:rPr>
          <w:rFonts w:ascii="Arial" w:eastAsiaTheme="minorEastAsia" w:hAnsi="Arial" w:cs="Arial"/>
        </w:rPr>
        <w:t xml:space="preserve">On considère l’intégrale </w:t>
      </w:r>
      <m:oMath>
        <m:r>
          <w:rPr>
            <w:rFonts w:ascii="Cambria Math" w:hAnsi="Cambria Math" w:cs="Arial"/>
          </w:rPr>
          <m:t>I</m:t>
        </m:r>
      </m:oMath>
      <w:r w:rsidRPr="009A7520">
        <w:rPr>
          <w:rFonts w:ascii="Arial" w:eastAsiaTheme="minorEastAsia" w:hAnsi="Arial" w:cs="Arial"/>
        </w:rPr>
        <w:t xml:space="preserve"> suivante :</w:t>
      </w:r>
      <w:r>
        <w:rPr>
          <w:rFonts w:ascii="Arial" w:hAnsi="Arial" w:cs="Arial"/>
        </w:rPr>
        <w:t xml:space="preserve">  </w:t>
      </w:r>
      <m:oMath>
        <m:r>
          <w:rPr>
            <w:rFonts w:ascii="Cambria Math" w:eastAsiaTheme="minorEastAsia" w:hAnsi="Cambria Math" w:cs="Arial"/>
          </w:rPr>
          <m:t>I=</m:t>
        </m:r>
        <m:nary>
          <m:naryPr>
            <m:limLoc m:val="undOvr"/>
            <m:ctrlPr>
              <w:rPr>
                <w:rFonts w:ascii="Cambria Math" w:eastAsiaTheme="minorEastAsia" w:hAnsi="Cambria Math" w:cs="Arial"/>
                <w:i/>
                <w:iCs/>
              </w:rPr>
            </m:ctrlPr>
          </m:naryPr>
          <m:sub>
            <m:r>
              <w:rPr>
                <w:rFonts w:ascii="Cambria Math" w:eastAsiaTheme="minorEastAsia" w:hAnsi="Cambria Math" w:cs="Arial"/>
              </w:rPr>
              <m:t>-1</m:t>
            </m:r>
          </m:sub>
          <m:sup>
            <m:r>
              <w:rPr>
                <w:rFonts w:ascii="Cambria Math" w:eastAsiaTheme="minorEastAsia" w:hAnsi="Cambria Math" w:cs="Arial"/>
              </w:rPr>
              <m:t>2</m:t>
            </m:r>
          </m:sup>
          <m:e>
            <m:d>
              <m:dPr>
                <m:ctrlPr>
                  <w:rPr>
                    <w:rFonts w:ascii="Cambria Math" w:eastAsiaTheme="minorEastAsia" w:hAnsi="Cambria Math" w:cs="Arial"/>
                    <w:i/>
                    <w:iCs/>
                  </w:rPr>
                </m:ctrlPr>
              </m:dPr>
              <m:e>
                <m:r>
                  <w:rPr>
                    <w:rFonts w:ascii="Cambria Math" w:eastAsiaTheme="minorEastAsia" w:hAnsi="Cambria Math" w:cs="Arial"/>
                  </w:rPr>
                  <m:t>4x-1</m:t>
                </m:r>
              </m:e>
            </m:d>
          </m:e>
        </m:nary>
        <m:r>
          <w:rPr>
            <w:rFonts w:ascii="Cambria Math" w:eastAsiaTheme="minorEastAsia" w:hAnsi="Cambria Math" w:cs="Arial"/>
          </w:rPr>
          <m:t>dx</m:t>
        </m:r>
      </m:oMath>
    </w:p>
    <w:p w14:paraId="5DD8FB9D" w14:textId="77777777" w:rsidR="00D02336" w:rsidRPr="00353A5E" w:rsidRDefault="00D02336" w:rsidP="00D02336">
      <w:pPr>
        <w:spacing w:before="240" w:line="360" w:lineRule="auto"/>
        <w:jc w:val="both"/>
        <w:rPr>
          <w:rFonts w:ascii="Arial" w:hAnsi="Arial" w:cs="Arial"/>
          <w:iCs/>
        </w:rPr>
      </w:pPr>
      <w:r w:rsidRPr="00353A5E">
        <w:rPr>
          <w:rFonts w:ascii="Arial" w:hAnsi="Arial" w:cs="Arial"/>
        </w:rPr>
        <w:t xml:space="preserve">Montrer que </w:t>
      </w:r>
      <m:oMath>
        <m:r>
          <w:rPr>
            <w:rFonts w:ascii="Cambria Math" w:hAnsi="Cambria Math" w:cs="Arial"/>
          </w:rPr>
          <m:t>I=3</m:t>
        </m:r>
      </m:oMath>
      <w:r w:rsidRPr="00353A5E">
        <w:rPr>
          <w:rFonts w:ascii="Arial" w:eastAsiaTheme="minorEastAsia" w:hAnsi="Arial" w:cs="Arial"/>
          <w:iCs/>
        </w:rPr>
        <w:t>.</w:t>
      </w:r>
    </w:p>
    <w:p w14:paraId="68399C03" w14:textId="77777777" w:rsidR="00D02336" w:rsidRDefault="00D02336" w:rsidP="00D02336">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66" w:lineRule="auto"/>
        <w:ind w:right="144"/>
        <w:jc w:val="both"/>
        <w:rPr>
          <w:rFonts w:ascii="Arial" w:eastAsia="Arial" w:hAnsi="Arial" w:cs="Arial"/>
          <w:color w:val="000000"/>
          <w:bdr w:val="none" w:sz="0" w:space="0" w:color="auto"/>
          <w:lang w:eastAsia="fr-FR"/>
        </w:rPr>
      </w:pPr>
    </w:p>
    <w:p w14:paraId="0523011A" w14:textId="77777777" w:rsidR="00D02336" w:rsidRPr="009A7520" w:rsidRDefault="00D02336" w:rsidP="00D02336">
      <w:pPr>
        <w:spacing w:line="360" w:lineRule="auto"/>
        <w:rPr>
          <w:rFonts w:ascii="Arial" w:eastAsiaTheme="minorEastAsia" w:hAnsi="Arial" w:cs="Arial"/>
          <w:b/>
          <w:bCs/>
        </w:rPr>
      </w:pPr>
      <w:r w:rsidRPr="009A7520">
        <w:rPr>
          <w:rFonts w:ascii="Arial" w:eastAsiaTheme="minorEastAsia" w:hAnsi="Arial" w:cs="Arial"/>
          <w:b/>
          <w:bCs/>
        </w:rPr>
        <w:t xml:space="preserve">Question </w:t>
      </w:r>
      <w:r>
        <w:rPr>
          <w:rFonts w:ascii="Arial" w:eastAsiaTheme="minorEastAsia" w:hAnsi="Arial" w:cs="Arial"/>
          <w:b/>
          <w:bCs/>
        </w:rPr>
        <w:t>5</w:t>
      </w:r>
      <w:r w:rsidRPr="009A7520">
        <w:rPr>
          <w:rFonts w:ascii="Arial" w:eastAsiaTheme="minorEastAsia" w:hAnsi="Arial" w:cs="Arial"/>
          <w:b/>
          <w:bCs/>
        </w:rPr>
        <w:t> :</w:t>
      </w:r>
    </w:p>
    <w:p w14:paraId="2AEDE60A" w14:textId="77777777" w:rsidR="00D02336" w:rsidRDefault="00D02336" w:rsidP="00D02336">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66" w:lineRule="auto"/>
        <w:ind w:right="144"/>
        <w:jc w:val="both"/>
        <w:rPr>
          <w:rFonts w:ascii="Arial" w:eastAsia="Arial" w:hAnsi="Arial" w:cs="Arial"/>
          <w:iCs/>
        </w:rPr>
      </w:pPr>
      <w:r>
        <w:rPr>
          <w:rFonts w:ascii="Arial" w:eastAsia="Arial" w:hAnsi="Arial" w:cs="Arial"/>
          <w:color w:val="000000"/>
          <w:bdr w:val="none" w:sz="0" w:space="0" w:color="auto"/>
          <w:lang w:eastAsia="fr-FR"/>
        </w:rPr>
        <w:t xml:space="preserve">Montrer en détaillant vos calculs que </w:t>
      </w:r>
      <m:oMath>
        <m:r>
          <m:rPr>
            <m:sty m:val="p"/>
          </m:rPr>
          <w:rPr>
            <w:rFonts w:ascii="Cambria Math" w:eastAsiaTheme="minorEastAsia" w:hAnsi="Cambria Math" w:cs="Arial"/>
          </w:rPr>
          <m:t>ln⁡</m:t>
        </m:r>
        <m:r>
          <w:rPr>
            <w:rFonts w:ascii="Cambria Math" w:eastAsiaTheme="minorEastAsia" w:hAnsi="Cambria Math" w:cs="Arial"/>
          </w:rPr>
          <m:t>(576)=6</m:t>
        </m:r>
        <m:r>
          <m:rPr>
            <m:sty m:val="p"/>
          </m:rPr>
          <w:rPr>
            <w:rFonts w:ascii="Cambria Math" w:eastAsiaTheme="minorEastAsia" w:hAnsi="Cambria Math" w:cs="Arial"/>
          </w:rPr>
          <m:t>ln⁡</m:t>
        </m:r>
        <m:r>
          <w:rPr>
            <w:rFonts w:ascii="Cambria Math" w:eastAsiaTheme="minorEastAsia" w:hAnsi="Cambria Math" w:cs="Arial"/>
          </w:rPr>
          <m:t>(2)+2</m:t>
        </m:r>
        <m:r>
          <m:rPr>
            <m:sty m:val="p"/>
          </m:rPr>
          <w:rPr>
            <w:rFonts w:ascii="Cambria Math" w:eastAsiaTheme="minorEastAsia" w:hAnsi="Cambria Math" w:cs="Arial"/>
          </w:rPr>
          <m:t>ln⁡</m:t>
        </m:r>
        <m:r>
          <w:rPr>
            <w:rFonts w:ascii="Cambria Math" w:eastAsiaTheme="minorEastAsia" w:hAnsi="Cambria Math" w:cs="Arial"/>
          </w:rPr>
          <m:t>(3)</m:t>
        </m:r>
      </m:oMath>
      <w:r>
        <w:rPr>
          <w:rFonts w:ascii="Arial" w:eastAsia="Arial" w:hAnsi="Arial" w:cs="Arial"/>
          <w:iCs/>
        </w:rPr>
        <w:t>.</w:t>
      </w:r>
    </w:p>
    <w:p w14:paraId="039ECBD4" w14:textId="77777777" w:rsidR="00D02336" w:rsidRDefault="00D02336" w:rsidP="00D02336">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66" w:lineRule="auto"/>
        <w:ind w:right="144"/>
        <w:jc w:val="both"/>
        <w:rPr>
          <w:rFonts w:ascii="Arial" w:eastAsia="Arial" w:hAnsi="Arial" w:cs="Arial"/>
          <w:iCs/>
        </w:rPr>
      </w:pPr>
    </w:p>
    <w:p w14:paraId="7DFE2E59" w14:textId="77777777" w:rsidR="00D02336" w:rsidRPr="009A7520" w:rsidRDefault="00D02336" w:rsidP="00D02336">
      <w:pPr>
        <w:spacing w:line="360" w:lineRule="auto"/>
        <w:rPr>
          <w:rFonts w:ascii="Arial" w:eastAsiaTheme="minorEastAsia" w:hAnsi="Arial" w:cs="Arial"/>
          <w:b/>
          <w:bCs/>
        </w:rPr>
      </w:pPr>
      <w:r w:rsidRPr="009A7520">
        <w:rPr>
          <w:rFonts w:ascii="Arial" w:eastAsiaTheme="minorEastAsia" w:hAnsi="Arial" w:cs="Arial"/>
          <w:b/>
          <w:bCs/>
        </w:rPr>
        <w:t xml:space="preserve">Question </w:t>
      </w:r>
      <w:r>
        <w:rPr>
          <w:rFonts w:ascii="Arial" w:eastAsiaTheme="minorEastAsia" w:hAnsi="Arial" w:cs="Arial"/>
          <w:b/>
          <w:bCs/>
        </w:rPr>
        <w:t>6</w:t>
      </w:r>
      <w:r w:rsidRPr="009A7520">
        <w:rPr>
          <w:rFonts w:ascii="Arial" w:eastAsiaTheme="minorEastAsia" w:hAnsi="Arial" w:cs="Arial"/>
          <w:b/>
          <w:bCs/>
        </w:rPr>
        <w:t> :</w:t>
      </w:r>
    </w:p>
    <w:p w14:paraId="1B44FE3A" w14:textId="77777777" w:rsidR="00D02336" w:rsidRPr="00D92B72" w:rsidRDefault="00D02336" w:rsidP="00D02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m:oMath>
        <m:r>
          <w:rPr>
            <w:rFonts w:ascii="Cambria Math" w:eastAsia="Times New Roman" w:hAnsi="Cambria Math" w:cs="Arial"/>
          </w:rPr>
          <m:t>ABC</m:t>
        </m:r>
      </m:oMath>
      <w:r w:rsidRPr="00D92B72">
        <w:rPr>
          <w:rFonts w:ascii="Arial" w:eastAsia="Times New Roman" w:hAnsi="Arial" w:cs="Arial"/>
        </w:rPr>
        <w:t xml:space="preserve"> est un triangle tel que : </w:t>
      </w:r>
      <m:oMath>
        <m:r>
          <w:rPr>
            <w:rFonts w:ascii="Cambria Math" w:eastAsia="Times New Roman" w:hAnsi="Cambria Math" w:cs="Arial"/>
          </w:rPr>
          <m:t>AB=10</m:t>
        </m:r>
      </m:oMath>
      <w:r w:rsidRPr="00D92B72">
        <w:rPr>
          <w:rFonts w:ascii="Arial" w:eastAsia="Times New Roman" w:hAnsi="Arial" w:cs="Arial"/>
        </w:rPr>
        <w:t xml:space="preserve">, </w:t>
      </w:r>
      <m:oMath>
        <m:r>
          <w:rPr>
            <w:rFonts w:ascii="Cambria Math" w:eastAsia="Times New Roman" w:hAnsi="Cambria Math" w:cs="Arial"/>
          </w:rPr>
          <m:t>BC=4</m:t>
        </m:r>
      </m:oMath>
      <w:r w:rsidRPr="00D92B72">
        <w:rPr>
          <w:rFonts w:ascii="Arial" w:eastAsia="Times New Roman" w:hAnsi="Arial" w:cs="Arial"/>
        </w:rPr>
        <w:t xml:space="preserve">, </w:t>
      </w:r>
      <m:oMath>
        <m:acc>
          <m:accPr>
            <m:ctrlPr>
              <w:rPr>
                <w:rFonts w:ascii="Cambria Math" w:eastAsia="Times New Roman" w:hAnsi="Cambria Math" w:cs="Arial"/>
                <w:i/>
              </w:rPr>
            </m:ctrlPr>
          </m:accPr>
          <m:e>
            <m:r>
              <w:rPr>
                <w:rFonts w:ascii="Cambria Math" w:eastAsia="Times New Roman" w:hAnsi="Cambria Math" w:cs="Arial"/>
              </w:rPr>
              <m:t>ABC</m:t>
            </m:r>
          </m:e>
        </m:acc>
        <m:r>
          <w:rPr>
            <w:rFonts w:ascii="Cambria Math" w:eastAsia="Times New Roman" w:hAnsi="Cambria Math" w:cs="Arial"/>
          </w:rPr>
          <m:t>=</m:t>
        </m:r>
        <m:sSup>
          <m:sSupPr>
            <m:ctrlPr>
              <w:rPr>
                <w:rFonts w:ascii="Cambria Math" w:eastAsia="Times New Roman" w:hAnsi="Cambria Math" w:cs="Arial"/>
                <w:i/>
              </w:rPr>
            </m:ctrlPr>
          </m:sSupPr>
          <m:e>
            <m:r>
              <w:rPr>
                <w:rFonts w:ascii="Cambria Math" w:eastAsia="Times New Roman" w:hAnsi="Cambria Math" w:cs="Arial"/>
              </w:rPr>
              <m:t>60</m:t>
            </m:r>
          </m:e>
          <m:sup>
            <m:r>
              <w:rPr>
                <w:rFonts w:ascii="Cambria Math" w:eastAsia="Times New Roman" w:hAnsi="Cambria Math" w:cs="Arial"/>
              </w:rPr>
              <m:t>o</m:t>
            </m:r>
          </m:sup>
        </m:sSup>
      </m:oMath>
      <w:r w:rsidRPr="00D92B72">
        <w:rPr>
          <w:rFonts w:ascii="Arial" w:eastAsia="Times New Roman" w:hAnsi="Arial" w:cs="Arial"/>
        </w:rPr>
        <w:t xml:space="preserve">. </w:t>
      </w:r>
      <w:r>
        <w:rPr>
          <w:rFonts w:ascii="Arial" w:eastAsia="Times New Roman" w:hAnsi="Arial" w:cs="Arial"/>
        </w:rPr>
        <w:t>Déterminer la l</w:t>
      </w:r>
      <w:r w:rsidRPr="00D92B72">
        <w:rPr>
          <w:rFonts w:ascii="Arial" w:eastAsia="Times New Roman" w:hAnsi="Arial" w:cs="Arial"/>
        </w:rPr>
        <w:t xml:space="preserve">ongueur </w:t>
      </w:r>
      <m:oMath>
        <m:r>
          <w:rPr>
            <w:rFonts w:ascii="Cambria Math" w:eastAsia="Times New Roman" w:hAnsi="Cambria Math" w:cs="Arial"/>
          </w:rPr>
          <m:t>AC</m:t>
        </m:r>
      </m:oMath>
      <w:r>
        <w:rPr>
          <w:rFonts w:ascii="Arial" w:eastAsia="Times New Roman" w:hAnsi="Arial" w:cs="Arial"/>
        </w:rPr>
        <w:t>.</w:t>
      </w:r>
    </w:p>
    <w:p w14:paraId="40D9AE25" w14:textId="77777777" w:rsidR="00D02336" w:rsidRPr="00257152" w:rsidRDefault="00D02336" w:rsidP="00D02336">
      <w:pPr>
        <w:pStyle w:val="Paragraphedelist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ajorHAnsi" w:eastAsia="Times New Roman" w:hAnsiTheme="majorHAnsi" w:cs="Courier New"/>
        </w:rPr>
      </w:pPr>
      <w:r w:rsidRPr="00257152">
        <w:rPr>
          <w:rFonts w:asciiTheme="majorHAnsi" w:hAnsiTheme="majorHAnsi"/>
          <w:noProof/>
          <w:lang w:eastAsia="fr-FR"/>
        </w:rPr>
        <w:drawing>
          <wp:anchor distT="0" distB="0" distL="114300" distR="114300" simplePos="0" relativeHeight="251680768" behindDoc="0" locked="0" layoutInCell="1" allowOverlap="1" wp14:anchorId="5B975835" wp14:editId="581FD8AC">
            <wp:simplePos x="0" y="0"/>
            <wp:positionH relativeFrom="column">
              <wp:posOffset>1715770</wp:posOffset>
            </wp:positionH>
            <wp:positionV relativeFrom="paragraph">
              <wp:posOffset>39370</wp:posOffset>
            </wp:positionV>
            <wp:extent cx="1750695" cy="814070"/>
            <wp:effectExtent l="0" t="0" r="1905"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750695" cy="814070"/>
                    </a:xfrm>
                    <a:prstGeom prst="rect">
                      <a:avLst/>
                    </a:prstGeom>
                  </pic:spPr>
                </pic:pic>
              </a:graphicData>
            </a:graphic>
            <wp14:sizeRelH relativeFrom="margin">
              <wp14:pctWidth>0</wp14:pctWidth>
            </wp14:sizeRelH>
            <wp14:sizeRelV relativeFrom="margin">
              <wp14:pctHeight>0</wp14:pctHeight>
            </wp14:sizeRelV>
          </wp:anchor>
        </w:drawing>
      </w:r>
    </w:p>
    <w:p w14:paraId="79FA8852" w14:textId="77777777" w:rsidR="00D02336" w:rsidRPr="00257152" w:rsidRDefault="00D02336" w:rsidP="00D02336">
      <w:pPr>
        <w:pStyle w:val="Paragraphedelist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ajorHAnsi" w:eastAsia="Times New Roman" w:hAnsiTheme="majorHAnsi" w:cs="Courier New"/>
        </w:rPr>
      </w:pPr>
    </w:p>
    <w:p w14:paraId="1B4CAB8D" w14:textId="77777777" w:rsidR="00D02336" w:rsidRDefault="00D02336" w:rsidP="00D02336">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66" w:lineRule="auto"/>
        <w:ind w:right="144"/>
        <w:jc w:val="both"/>
        <w:rPr>
          <w:rFonts w:ascii="Arial" w:eastAsia="Arial" w:hAnsi="Arial" w:cs="Arial"/>
          <w:iCs/>
        </w:rPr>
      </w:pPr>
    </w:p>
    <w:p w14:paraId="675DFA24" w14:textId="77777777" w:rsidR="00D02336" w:rsidRPr="00A001D7" w:rsidRDefault="00D02336" w:rsidP="00D02336">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66" w:lineRule="auto"/>
        <w:ind w:right="144"/>
        <w:jc w:val="both"/>
        <w:rPr>
          <w:rFonts w:ascii="Arial" w:eastAsia="Arial" w:hAnsi="Arial" w:cs="Arial"/>
          <w:color w:val="000000"/>
          <w:bdr w:val="none" w:sz="0" w:space="0" w:color="auto"/>
          <w:lang w:eastAsia="fr-FR"/>
        </w:rPr>
      </w:pPr>
    </w:p>
    <w:p w14:paraId="38B89E04" w14:textId="77777777" w:rsidR="00756585" w:rsidRPr="006C53CC" w:rsidRDefault="00756585" w:rsidP="00756585">
      <w:pPr>
        <w:tabs>
          <w:tab w:val="left" w:pos="9072"/>
        </w:tabs>
        <w:ind w:right="-11"/>
        <w:jc w:val="both"/>
        <w:rPr>
          <w:rFonts w:ascii="Arial" w:eastAsia="Times New Roman" w:hAnsi="Arial"/>
          <w:u w:val="single"/>
          <w:bdr w:val="none" w:sz="0" w:space="0" w:color="auto"/>
          <w:lang w:eastAsia="fr-FR"/>
        </w:rPr>
      </w:pPr>
    </w:p>
    <w:p w14:paraId="4C3C63D9" w14:textId="77777777" w:rsidR="00401B87" w:rsidRDefault="00401B87" w:rsidP="00982DE9">
      <w:pPr>
        <w:tabs>
          <w:tab w:val="left" w:pos="9072"/>
        </w:tabs>
        <w:ind w:right="-11"/>
        <w:jc w:val="center"/>
        <w:rPr>
          <w:rFonts w:ascii="Arial" w:hAnsi="Arial" w:cs="Arial"/>
          <w:b/>
          <w:smallCaps/>
        </w:rPr>
      </w:pPr>
    </w:p>
    <w:p w14:paraId="633C65D7" w14:textId="77777777" w:rsidR="00401B87" w:rsidRDefault="00401B87" w:rsidP="00982DE9">
      <w:pPr>
        <w:tabs>
          <w:tab w:val="left" w:pos="9072"/>
        </w:tabs>
        <w:ind w:right="-11"/>
        <w:jc w:val="center"/>
        <w:rPr>
          <w:rFonts w:ascii="Arial" w:hAnsi="Arial" w:cs="Arial"/>
          <w:b/>
          <w:smallCaps/>
        </w:rPr>
      </w:pPr>
    </w:p>
    <w:p w14:paraId="1D92C789" w14:textId="4453483D" w:rsidR="00D77A36" w:rsidRDefault="00E23DCB" w:rsidP="00982DE9">
      <w:pPr>
        <w:tabs>
          <w:tab w:val="left" w:pos="9072"/>
        </w:tabs>
        <w:ind w:right="-11"/>
        <w:jc w:val="center"/>
        <w:rPr>
          <w:rFonts w:ascii="Arial" w:hAnsi="Arial" w:cs="Arial"/>
          <w:b/>
        </w:rPr>
      </w:pPr>
      <w:r w:rsidRPr="00E23DCB">
        <w:rPr>
          <w:rFonts w:ascii="Arial" w:hAnsi="Arial" w:cs="Arial"/>
          <w:b/>
          <w:smallCaps/>
        </w:rPr>
        <w:t xml:space="preserve">EXERCICE 4 </w:t>
      </w:r>
      <w:r>
        <w:rPr>
          <w:rFonts w:ascii="Arial" w:hAnsi="Arial" w:cs="Arial"/>
          <w:b/>
        </w:rPr>
        <w:t>au choix du candidat (6 points)</w:t>
      </w:r>
    </w:p>
    <w:p w14:paraId="4A0717EA" w14:textId="1569732B" w:rsidR="00401B87" w:rsidRDefault="00401B87" w:rsidP="00982DE9">
      <w:pPr>
        <w:tabs>
          <w:tab w:val="left" w:pos="9072"/>
        </w:tabs>
        <w:ind w:right="-11"/>
        <w:jc w:val="center"/>
        <w:rPr>
          <w:rFonts w:ascii="Arial" w:hAnsi="Arial" w:cs="Arial"/>
          <w:b/>
        </w:rPr>
      </w:pPr>
      <w:r>
        <w:rPr>
          <w:rFonts w:ascii="Arial" w:hAnsi="Arial" w:cs="Arial"/>
          <w:b/>
        </w:rPr>
        <w:t>(physique-chimie)</w:t>
      </w:r>
    </w:p>
    <w:p w14:paraId="1FC2F799" w14:textId="5FD94BBA" w:rsidR="00E23DCB" w:rsidRDefault="00E23DCB" w:rsidP="00FD20B3">
      <w:pPr>
        <w:tabs>
          <w:tab w:val="left" w:pos="9072"/>
        </w:tabs>
        <w:ind w:right="-11"/>
        <w:jc w:val="both"/>
        <w:rPr>
          <w:rFonts w:ascii="Arial" w:hAnsi="Arial" w:cs="Arial"/>
          <w:b/>
        </w:rPr>
      </w:pPr>
    </w:p>
    <w:p w14:paraId="2E3B164F" w14:textId="31A29028" w:rsidR="00E23DCB" w:rsidRDefault="00E23DCB" w:rsidP="00FD20B3">
      <w:pPr>
        <w:tabs>
          <w:tab w:val="left" w:pos="9072"/>
        </w:tabs>
        <w:ind w:right="-11"/>
        <w:jc w:val="both"/>
        <w:rPr>
          <w:rFonts w:ascii="Arial" w:hAnsi="Arial" w:cs="Arial"/>
          <w:b/>
        </w:rPr>
      </w:pPr>
      <w:r>
        <w:rPr>
          <w:rFonts w:ascii="Arial" w:hAnsi="Arial" w:cs="Arial"/>
          <w:b/>
        </w:rPr>
        <w:t>Vous indiquerez sur votre copie l’exercice 4 choisi : exercice 4 – A ou exercice 4 – B</w:t>
      </w:r>
    </w:p>
    <w:p w14:paraId="69E8A141" w14:textId="77777777" w:rsidR="00E23DCB" w:rsidRPr="00E23DCB" w:rsidRDefault="00E23DCB" w:rsidP="00FD20B3">
      <w:pPr>
        <w:tabs>
          <w:tab w:val="left" w:pos="9072"/>
        </w:tabs>
        <w:ind w:right="-11"/>
        <w:jc w:val="both"/>
        <w:rPr>
          <w:rFonts w:ascii="Arial" w:hAnsi="Arial" w:cs="Arial"/>
          <w:b/>
        </w:rPr>
      </w:pPr>
    </w:p>
    <w:p w14:paraId="0918A012" w14:textId="77777777" w:rsidR="00E23DCB" w:rsidRDefault="001510C5" w:rsidP="00FD20B3">
      <w:pPr>
        <w:tabs>
          <w:tab w:val="left" w:pos="9072"/>
        </w:tabs>
        <w:ind w:right="-11"/>
        <w:jc w:val="both"/>
        <w:rPr>
          <w:rFonts w:ascii="Arial" w:hAnsi="Arial" w:cs="Arial"/>
          <w:b/>
        </w:rPr>
      </w:pPr>
      <w:r w:rsidRPr="00401B87">
        <w:rPr>
          <w:rFonts w:ascii="Arial" w:hAnsi="Arial" w:cs="Arial"/>
          <w:b/>
          <w:caps/>
        </w:rPr>
        <w:t xml:space="preserve">Exercice </w:t>
      </w:r>
      <w:r w:rsidR="00D77A36" w:rsidRPr="00401B87">
        <w:rPr>
          <w:rFonts w:ascii="Arial" w:hAnsi="Arial" w:cs="Arial"/>
          <w:b/>
          <w:caps/>
        </w:rPr>
        <w:t>4</w:t>
      </w:r>
      <w:r w:rsidR="00BB1EE4" w:rsidRPr="00401B87">
        <w:rPr>
          <w:rFonts w:ascii="Arial" w:hAnsi="Arial" w:cs="Arial"/>
          <w:b/>
          <w:caps/>
        </w:rPr>
        <w:t xml:space="preserve"> </w:t>
      </w:r>
      <w:r w:rsidR="00D77A36" w:rsidRPr="00401B87">
        <w:rPr>
          <w:rFonts w:ascii="Arial" w:hAnsi="Arial" w:cs="Arial"/>
          <w:b/>
          <w:caps/>
        </w:rPr>
        <w:t>A</w:t>
      </w:r>
      <w:r w:rsidRPr="00401B87">
        <w:rPr>
          <w:rFonts w:ascii="Arial" w:hAnsi="Arial" w:cs="Arial"/>
          <w:b/>
        </w:rPr>
        <w:t> :</w:t>
      </w:r>
      <w:r w:rsidRPr="00401B87">
        <w:rPr>
          <w:rFonts w:ascii="Arial" w:hAnsi="Arial" w:cs="Arial"/>
        </w:rPr>
        <w:t xml:space="preserve"> </w:t>
      </w:r>
      <w:r w:rsidRPr="00401B87">
        <w:rPr>
          <w:rFonts w:ascii="Arial" w:hAnsi="Arial" w:cs="Arial"/>
          <w:b/>
        </w:rPr>
        <w:t>Pile</w:t>
      </w:r>
      <w:r w:rsidRPr="001713EB">
        <w:rPr>
          <w:rFonts w:ascii="Arial" w:hAnsi="Arial" w:cs="Arial"/>
          <w:b/>
        </w:rPr>
        <w:t xml:space="preserve"> Cuivre-Zinc</w:t>
      </w:r>
    </w:p>
    <w:p w14:paraId="22FDA292" w14:textId="0A04DB98" w:rsidR="00D77A36" w:rsidRDefault="00E23DCB" w:rsidP="00FD20B3">
      <w:pPr>
        <w:tabs>
          <w:tab w:val="left" w:pos="9072"/>
        </w:tabs>
        <w:ind w:right="-11"/>
        <w:jc w:val="both"/>
        <w:rPr>
          <w:rFonts w:ascii="Arial" w:hAnsi="Arial" w:cs="Arial"/>
          <w:b/>
        </w:rPr>
      </w:pPr>
      <w:r>
        <w:rPr>
          <w:rFonts w:ascii="Arial" w:hAnsi="Arial" w:cs="Arial"/>
          <w:b/>
        </w:rPr>
        <w:t xml:space="preserve">Mots clés : </w:t>
      </w:r>
      <w:r w:rsidR="00D77A36">
        <w:rPr>
          <w:rFonts w:ascii="Arial" w:hAnsi="Arial" w:cs="Arial"/>
          <w:b/>
        </w:rPr>
        <w:t>oxydo-réduction</w:t>
      </w:r>
      <w:r w:rsidR="00026E66">
        <w:rPr>
          <w:rFonts w:ascii="Arial" w:hAnsi="Arial" w:cs="Arial"/>
          <w:b/>
        </w:rPr>
        <w:t>, pile</w:t>
      </w:r>
      <w:r w:rsidR="001510C5" w:rsidRPr="001713EB">
        <w:rPr>
          <w:rFonts w:ascii="Arial" w:hAnsi="Arial" w:cs="Arial"/>
          <w:b/>
        </w:rPr>
        <w:t xml:space="preserve"> </w:t>
      </w:r>
    </w:p>
    <w:p w14:paraId="77527FAC" w14:textId="77777777" w:rsidR="00D77A36" w:rsidRDefault="00D77A36" w:rsidP="00FD20B3">
      <w:pPr>
        <w:tabs>
          <w:tab w:val="left" w:pos="9072"/>
        </w:tabs>
        <w:ind w:right="-11"/>
        <w:jc w:val="both"/>
        <w:rPr>
          <w:rFonts w:ascii="Arial" w:hAnsi="Arial" w:cs="Arial"/>
          <w:b/>
        </w:rPr>
      </w:pPr>
    </w:p>
    <w:p w14:paraId="68C29B71" w14:textId="77777777" w:rsidR="00B04560" w:rsidRDefault="001510C5" w:rsidP="00FD20B3">
      <w:pPr>
        <w:tabs>
          <w:tab w:val="left" w:pos="9072"/>
        </w:tabs>
        <w:ind w:right="-11"/>
        <w:jc w:val="both"/>
        <w:rPr>
          <w:rFonts w:ascii="Arial" w:hAnsi="Arial" w:cs="Arial"/>
        </w:rPr>
      </w:pPr>
      <w:r w:rsidRPr="00DE28BD">
        <w:rPr>
          <w:rFonts w:ascii="Arial" w:hAnsi="Arial" w:cs="Arial"/>
        </w:rPr>
        <w:t>L</w:t>
      </w:r>
      <w:r w:rsidR="008164B6">
        <w:rPr>
          <w:rFonts w:ascii="Arial" w:hAnsi="Arial" w:cs="Arial"/>
        </w:rPr>
        <w:t>ors d’une séance d’évaluation expérimentale</w:t>
      </w:r>
      <w:r>
        <w:rPr>
          <w:rFonts w:ascii="Arial" w:hAnsi="Arial" w:cs="Arial"/>
        </w:rPr>
        <w:t>, un élève</w:t>
      </w:r>
      <w:r w:rsidRPr="00DE28BD">
        <w:rPr>
          <w:rFonts w:ascii="Arial" w:hAnsi="Arial" w:cs="Arial"/>
        </w:rPr>
        <w:t xml:space="preserve"> dispose sur la paillasse du matériel </w:t>
      </w:r>
      <w:r w:rsidR="009C0B61">
        <w:rPr>
          <w:rFonts w:ascii="Arial" w:hAnsi="Arial" w:cs="Arial"/>
        </w:rPr>
        <w:t>décrit ci-</w:t>
      </w:r>
      <w:r w:rsidR="00560A44">
        <w:rPr>
          <w:rFonts w:ascii="Arial" w:hAnsi="Arial" w:cs="Arial"/>
        </w:rPr>
        <w:t>après</w:t>
      </w:r>
      <w:r w:rsidRPr="00DE28BD">
        <w:rPr>
          <w:rFonts w:ascii="Arial" w:hAnsi="Arial" w:cs="Arial"/>
        </w:rPr>
        <w:t xml:space="preserve"> pour réaliser </w:t>
      </w:r>
      <w:r>
        <w:rPr>
          <w:rFonts w:ascii="Arial" w:hAnsi="Arial" w:cs="Arial"/>
        </w:rPr>
        <w:t>une</w:t>
      </w:r>
      <w:r w:rsidRPr="00DE28BD">
        <w:rPr>
          <w:rFonts w:ascii="Arial" w:hAnsi="Arial" w:cs="Arial"/>
        </w:rPr>
        <w:t xml:space="preserve"> pile. </w:t>
      </w:r>
    </w:p>
    <w:p w14:paraId="32F8D203" w14:textId="16EBA26B" w:rsidR="001510C5" w:rsidRDefault="001510C5" w:rsidP="00FD20B3">
      <w:pPr>
        <w:tabs>
          <w:tab w:val="left" w:pos="9072"/>
        </w:tabs>
        <w:ind w:right="-11"/>
        <w:jc w:val="both"/>
        <w:rPr>
          <w:rFonts w:ascii="Arial" w:hAnsi="Arial" w:cs="Arial"/>
        </w:rPr>
      </w:pPr>
      <w:r w:rsidRPr="00DE28BD">
        <w:rPr>
          <w:rFonts w:ascii="Arial" w:hAnsi="Arial" w:cs="Arial"/>
        </w:rPr>
        <w:t>L</w:t>
      </w:r>
      <w:r>
        <w:rPr>
          <w:rFonts w:ascii="Arial" w:hAnsi="Arial" w:cs="Arial"/>
        </w:rPr>
        <w:t xml:space="preserve">’objectif </w:t>
      </w:r>
      <w:r w:rsidRPr="00DE28BD">
        <w:rPr>
          <w:rFonts w:ascii="Arial" w:hAnsi="Arial" w:cs="Arial"/>
        </w:rPr>
        <w:t xml:space="preserve">de la manipulation est de </w:t>
      </w:r>
      <w:r w:rsidR="008F641E">
        <w:rPr>
          <w:rFonts w:ascii="Arial" w:hAnsi="Arial" w:cs="Arial"/>
        </w:rPr>
        <w:t>réaliser une pile cuivre-</w:t>
      </w:r>
      <w:r w:rsidR="00940802">
        <w:rPr>
          <w:rFonts w:ascii="Arial" w:hAnsi="Arial" w:cs="Arial"/>
        </w:rPr>
        <w:t xml:space="preserve">zinc et de </w:t>
      </w:r>
      <w:r w:rsidRPr="00DE28BD">
        <w:rPr>
          <w:rFonts w:ascii="Arial" w:hAnsi="Arial" w:cs="Arial"/>
        </w:rPr>
        <w:t>déterminer</w:t>
      </w:r>
      <w:r>
        <w:rPr>
          <w:rFonts w:ascii="Arial" w:hAnsi="Arial" w:cs="Arial"/>
        </w:rPr>
        <w:t xml:space="preserve"> </w:t>
      </w:r>
      <w:r w:rsidR="00F56BF5">
        <w:rPr>
          <w:rFonts w:ascii="Arial" w:hAnsi="Arial" w:cs="Arial"/>
        </w:rPr>
        <w:t xml:space="preserve">la durée </w:t>
      </w:r>
      <w:r>
        <w:rPr>
          <w:rFonts w:ascii="Arial" w:hAnsi="Arial" w:cs="Arial"/>
        </w:rPr>
        <w:t>d’</w:t>
      </w:r>
      <w:r w:rsidRPr="00DE28BD">
        <w:rPr>
          <w:rFonts w:ascii="Arial" w:hAnsi="Arial" w:cs="Arial"/>
        </w:rPr>
        <w:t>autonomie</w:t>
      </w:r>
      <w:r>
        <w:rPr>
          <w:rFonts w:ascii="Arial" w:hAnsi="Arial" w:cs="Arial"/>
        </w:rPr>
        <w:t xml:space="preserve"> de cette pile</w:t>
      </w:r>
      <w:r w:rsidRPr="00DE28BD">
        <w:rPr>
          <w:rFonts w:ascii="Arial" w:hAnsi="Arial" w:cs="Arial"/>
        </w:rPr>
        <w:t xml:space="preserve"> lorsqu’</w:t>
      </w:r>
      <w:r>
        <w:rPr>
          <w:rFonts w:ascii="Arial" w:hAnsi="Arial" w:cs="Arial"/>
        </w:rPr>
        <w:t>elle alimente une</w:t>
      </w:r>
      <w:r w:rsidRPr="00DE28BD">
        <w:rPr>
          <w:rFonts w:ascii="Arial" w:hAnsi="Arial" w:cs="Arial"/>
        </w:rPr>
        <w:t xml:space="preserve"> LED.</w:t>
      </w:r>
    </w:p>
    <w:p w14:paraId="0D450D3D" w14:textId="77777777" w:rsidR="00995101" w:rsidRDefault="00995101" w:rsidP="00FD20B3">
      <w:pPr>
        <w:tabs>
          <w:tab w:val="left" w:pos="9072"/>
        </w:tabs>
        <w:ind w:right="-11"/>
        <w:jc w:val="both"/>
        <w:rPr>
          <w:rFonts w:ascii="Arial" w:hAnsi="Arial" w:cs="Arial"/>
        </w:rPr>
      </w:pPr>
    </w:p>
    <w:p w14:paraId="4B33227B" w14:textId="4976A6D2" w:rsidR="00717159" w:rsidDel="004D7319" w:rsidRDefault="00717159" w:rsidP="00BB1EE4">
      <w:pPr>
        <w:tabs>
          <w:tab w:val="left" w:pos="9072"/>
        </w:tabs>
        <w:ind w:right="-11"/>
        <w:jc w:val="both"/>
        <w:rPr>
          <w:ins w:id="4" w:author="MBMauhourat" w:date="2020-12-07T05:32:00Z"/>
          <w:del w:id="5" w:author="Josiane Levy" w:date="2020-12-09T21:54:00Z"/>
          <w:rFonts w:ascii="Arial" w:hAnsi="Arial" w:cs="Arial"/>
          <w:u w:val="single"/>
        </w:rPr>
      </w:pPr>
    </w:p>
    <w:p w14:paraId="03BEB5DC" w14:textId="124246E1" w:rsidR="00717159" w:rsidRPr="001B19E8" w:rsidRDefault="001B19E8" w:rsidP="00717159">
      <w:pPr>
        <w:pStyle w:val="Paragraphedeliste"/>
        <w:tabs>
          <w:tab w:val="left" w:pos="284"/>
        </w:tabs>
        <w:ind w:left="0" w:right="-11"/>
        <w:jc w:val="both"/>
        <w:rPr>
          <w:rFonts w:ascii="Arial" w:hAnsi="Arial" w:cs="Arial"/>
          <w:sz w:val="24"/>
          <w:szCs w:val="24"/>
          <w:u w:val="single"/>
        </w:rPr>
      </w:pPr>
      <w:r w:rsidRPr="001B19E8">
        <w:rPr>
          <w:rFonts w:ascii="Arial" w:hAnsi="Arial" w:cs="Arial"/>
          <w:sz w:val="24"/>
          <w:szCs w:val="24"/>
          <w:u w:val="single"/>
        </w:rPr>
        <w:t>Donnée</w:t>
      </w:r>
      <w:r w:rsidR="00706AF5">
        <w:rPr>
          <w:rFonts w:ascii="Arial" w:hAnsi="Arial" w:cs="Arial"/>
          <w:sz w:val="24"/>
          <w:szCs w:val="24"/>
          <w:u w:val="single"/>
        </w:rPr>
        <w:t>s</w:t>
      </w:r>
      <w:r w:rsidR="00717159" w:rsidRPr="001B19E8">
        <w:rPr>
          <w:rFonts w:ascii="Arial" w:hAnsi="Arial" w:cs="Arial"/>
          <w:sz w:val="24"/>
          <w:szCs w:val="24"/>
          <w:u w:val="single"/>
        </w:rPr>
        <w:t xml:space="preserve"> :     </w:t>
      </w:r>
    </w:p>
    <w:p w14:paraId="46535EFC" w14:textId="72D4DD5D" w:rsidR="00717159" w:rsidRPr="00982DE9" w:rsidRDefault="00717159" w:rsidP="00717159">
      <w:pPr>
        <w:pStyle w:val="Paragraphedeliste"/>
        <w:numPr>
          <w:ilvl w:val="0"/>
          <w:numId w:val="33"/>
        </w:numPr>
        <w:tabs>
          <w:tab w:val="left" w:pos="284"/>
        </w:tabs>
        <w:ind w:right="-11"/>
        <w:jc w:val="both"/>
        <w:rPr>
          <w:rFonts w:ascii="Arial" w:hAnsi="Arial" w:cs="Arial"/>
          <w:sz w:val="24"/>
          <w:szCs w:val="24"/>
        </w:rPr>
      </w:pPr>
      <w:r w:rsidRPr="003E160C">
        <w:rPr>
          <w:rFonts w:ascii="Arial" w:hAnsi="Arial" w:cs="Arial"/>
          <w:sz w:val="24"/>
          <w:szCs w:val="24"/>
        </w:rPr>
        <w:t xml:space="preserve">constante de Faraday : </w:t>
      </w:r>
      <w:r w:rsidRPr="00E97B85">
        <w:rPr>
          <w:rFonts w:ascii="Arial" w:hAnsi="Arial" w:cs="Arial"/>
          <w:i/>
          <w:sz w:val="24"/>
          <w:szCs w:val="24"/>
        </w:rPr>
        <w:t>F</w:t>
      </w:r>
      <w:r w:rsidRPr="003E160C">
        <w:rPr>
          <w:rFonts w:ascii="Arial" w:hAnsi="Arial" w:cs="Arial"/>
          <w:sz w:val="24"/>
          <w:szCs w:val="24"/>
        </w:rPr>
        <w:t xml:space="preserve"> = 9,65</w:t>
      </w:r>
      <w:r w:rsidRPr="003E160C">
        <w:rPr>
          <w:rFonts w:ascii="Arial" w:hAnsi="Arial" w:cs="Arial"/>
          <w:sz w:val="24"/>
          <w:szCs w:val="24"/>
        </w:rPr>
        <w:sym w:font="Symbol" w:char="F0B4"/>
      </w:r>
      <w:r w:rsidRPr="003E160C">
        <w:rPr>
          <w:rFonts w:ascii="Arial" w:hAnsi="Arial" w:cs="Arial"/>
          <w:sz w:val="24"/>
          <w:szCs w:val="24"/>
        </w:rPr>
        <w:t>10</w:t>
      </w:r>
      <w:r w:rsidRPr="007016FD">
        <w:rPr>
          <w:rFonts w:ascii="Arial" w:hAnsi="Arial" w:cs="Arial"/>
          <w:sz w:val="24"/>
          <w:szCs w:val="24"/>
          <w:vertAlign w:val="superscript"/>
        </w:rPr>
        <w:t>4</w:t>
      </w:r>
      <w:r w:rsidRPr="003E160C">
        <w:rPr>
          <w:rFonts w:ascii="Arial" w:hAnsi="Arial" w:cs="Arial"/>
          <w:sz w:val="24"/>
          <w:szCs w:val="24"/>
        </w:rPr>
        <w:t xml:space="preserve"> C.mol</w:t>
      </w:r>
      <w:r w:rsidRPr="00D81F21">
        <w:rPr>
          <w:rFonts w:ascii="Arial" w:hAnsi="Arial" w:cs="Arial"/>
          <w:sz w:val="24"/>
          <w:szCs w:val="24"/>
          <w:vertAlign w:val="superscript"/>
        </w:rPr>
        <w:t>-1</w:t>
      </w:r>
    </w:p>
    <w:p w14:paraId="5F8AC560" w14:textId="4F853AE4" w:rsidR="00706AF5" w:rsidRPr="00982DE9" w:rsidRDefault="00982DE9" w:rsidP="00BA27C1">
      <w:pPr>
        <w:pStyle w:val="Paragraphedeliste"/>
        <w:numPr>
          <w:ilvl w:val="0"/>
          <w:numId w:val="33"/>
        </w:numPr>
        <w:tabs>
          <w:tab w:val="left" w:pos="284"/>
        </w:tabs>
        <w:ind w:right="-11"/>
        <w:jc w:val="both"/>
        <w:rPr>
          <w:rFonts w:ascii="Arial" w:hAnsi="Arial" w:cs="Arial"/>
          <w:sz w:val="24"/>
          <w:szCs w:val="24"/>
        </w:rPr>
      </w:pPr>
      <w:r w:rsidRPr="00982DE9">
        <w:rPr>
          <w:rFonts w:ascii="Arial" w:hAnsi="Arial" w:cs="Arial"/>
          <w:sz w:val="24"/>
          <w:szCs w:val="24"/>
        </w:rPr>
        <w:t xml:space="preserve">quantité d’électricité </w:t>
      </w:r>
      <m:oMath>
        <m:r>
          <w:rPr>
            <w:rFonts w:ascii="Cambria Math" w:hAnsi="Cambria Math" w:cs="Arial"/>
            <w:sz w:val="24"/>
            <w:szCs w:val="24"/>
          </w:rPr>
          <m:t xml:space="preserve">  Q</m:t>
        </m:r>
        <m:r>
          <m:rPr>
            <m:sty m:val="p"/>
          </m:rPr>
          <w:rPr>
            <w:rFonts w:ascii="Cambria Math" w:hAnsi="Cambria Math" w:cs="Arial"/>
            <w:sz w:val="24"/>
            <w:szCs w:val="24"/>
          </w:rPr>
          <m:t xml:space="preserve">= </m:t>
        </m:r>
        <m:sSub>
          <m:sSubPr>
            <m:ctrlPr>
              <w:rPr>
                <w:rFonts w:ascii="Cambria Math" w:hAnsi="Cambria Math" w:cs="Arial"/>
                <w:sz w:val="24"/>
                <w:szCs w:val="24"/>
              </w:rPr>
            </m:ctrlPr>
          </m:sSubPr>
          <m:e>
            <m:r>
              <w:rPr>
                <w:rFonts w:ascii="Cambria Math" w:hAnsi="Cambria Math" w:cs="Arial"/>
                <w:sz w:val="24"/>
                <w:szCs w:val="24"/>
              </w:rPr>
              <m:t>n</m:t>
            </m:r>
          </m:e>
          <m:sub>
            <m:sSup>
              <m:sSupPr>
                <m:ctrlPr>
                  <w:rPr>
                    <w:rFonts w:ascii="Cambria Math" w:hAnsi="Cambria Math" w:cs="Arial"/>
                    <w:sz w:val="24"/>
                    <w:szCs w:val="24"/>
                  </w:rPr>
                </m:ctrlPr>
              </m:sSupPr>
              <m:e>
                <m:r>
                  <w:rPr>
                    <w:rFonts w:ascii="Cambria Math" w:hAnsi="Cambria Math" w:cs="Arial"/>
                    <w:sz w:val="24"/>
                    <w:szCs w:val="24"/>
                  </w:rPr>
                  <m:t>e</m:t>
                </m:r>
              </m:e>
              <m:sup>
                <m:r>
                  <m:rPr>
                    <m:sty m:val="p"/>
                  </m:rPr>
                  <w:rPr>
                    <w:rFonts w:ascii="Cambria Math" w:hAnsi="Cambria Math" w:cs="Arial"/>
                    <w:sz w:val="24"/>
                    <w:szCs w:val="24"/>
                  </w:rPr>
                  <m:t>-</m:t>
                </m:r>
              </m:sup>
            </m:sSup>
          </m:sub>
        </m:sSub>
        <m:r>
          <m:rPr>
            <m:sty m:val="p"/>
          </m:rPr>
          <w:rPr>
            <w:rFonts w:ascii="Cambria Math" w:hAnsi="Cambria Math" w:cs="Arial"/>
            <w:sz w:val="24"/>
            <w:szCs w:val="24"/>
          </w:rPr>
          <m:t>×</m:t>
        </m:r>
        <m:r>
          <w:rPr>
            <w:rFonts w:ascii="Cambria Math" w:hAnsi="Cambria Math" w:cs="Arial"/>
            <w:sz w:val="24"/>
            <w:szCs w:val="24"/>
          </w:rPr>
          <m:t>F</m:t>
        </m:r>
      </m:oMath>
      <w:r w:rsidR="00706AF5" w:rsidRPr="00982DE9">
        <w:rPr>
          <w:rFonts w:ascii="Arial" w:hAnsi="Arial" w:cs="Arial"/>
          <w:sz w:val="24"/>
          <w:szCs w:val="24"/>
        </w:rPr>
        <w:t xml:space="preserve"> </w:t>
      </w:r>
    </w:p>
    <w:p w14:paraId="7F1E9D6A" w14:textId="5429EAD0" w:rsidR="00706AF5" w:rsidRDefault="00982DE9" w:rsidP="00706AF5">
      <w:pPr>
        <w:pStyle w:val="Paragraphedeliste"/>
        <w:tabs>
          <w:tab w:val="left" w:pos="284"/>
        </w:tabs>
        <w:ind w:left="502" w:right="-11"/>
        <w:jc w:val="both"/>
        <w:rPr>
          <w:rFonts w:ascii="Arial" w:hAnsi="Arial" w:cs="Arial"/>
          <w:sz w:val="24"/>
          <w:szCs w:val="24"/>
        </w:rPr>
      </w:pPr>
      <w:r>
        <w:rPr>
          <w:rFonts w:ascii="Arial" w:eastAsiaTheme="minorEastAsia" w:hAnsi="Arial" w:cs="Arial"/>
          <w:sz w:val="24"/>
          <w:szCs w:val="24"/>
        </w:rPr>
        <w:t xml:space="preserve">avec </w:t>
      </w:r>
      <m:oMath>
        <m:sSub>
          <m:sSubPr>
            <m:ctrlPr>
              <w:rPr>
                <w:rFonts w:ascii="Cambria Math" w:hAnsi="Cambria Math" w:cs="Arial"/>
                <w:sz w:val="24"/>
                <w:szCs w:val="24"/>
              </w:rPr>
            </m:ctrlPr>
          </m:sSubPr>
          <m:e>
            <m:r>
              <w:rPr>
                <w:rFonts w:ascii="Cambria Math" w:hAnsi="Cambria Math" w:cs="Arial"/>
                <w:sz w:val="24"/>
                <w:szCs w:val="24"/>
              </w:rPr>
              <m:t>n</m:t>
            </m:r>
          </m:e>
          <m:sub>
            <m:sSup>
              <m:sSupPr>
                <m:ctrlPr>
                  <w:rPr>
                    <w:rFonts w:ascii="Cambria Math" w:hAnsi="Cambria Math" w:cs="Arial"/>
                    <w:sz w:val="24"/>
                    <w:szCs w:val="24"/>
                  </w:rPr>
                </m:ctrlPr>
              </m:sSupPr>
              <m:e>
                <m:r>
                  <w:rPr>
                    <w:rFonts w:ascii="Cambria Math" w:hAnsi="Cambria Math" w:cs="Arial"/>
                    <w:sz w:val="24"/>
                    <w:szCs w:val="24"/>
                  </w:rPr>
                  <m:t>e</m:t>
                </m:r>
              </m:e>
              <m:sup>
                <m:r>
                  <m:rPr>
                    <m:sty m:val="p"/>
                  </m:rPr>
                  <w:rPr>
                    <w:rFonts w:ascii="Cambria Math" w:hAnsi="Cambria Math" w:cs="Arial"/>
                    <w:sz w:val="24"/>
                    <w:szCs w:val="24"/>
                  </w:rPr>
                  <m:t>-</m:t>
                </m:r>
              </m:sup>
            </m:sSup>
          </m:sub>
        </m:sSub>
      </m:oMath>
      <w:r w:rsidR="00706AF5" w:rsidRPr="003E160C">
        <w:rPr>
          <w:rFonts w:ascii="Arial" w:hAnsi="Arial" w:cs="Arial"/>
          <w:sz w:val="24"/>
          <w:szCs w:val="24"/>
        </w:rPr>
        <w:t> : quantité de matière d’électrons échangée dans la pile (mol)</w:t>
      </w:r>
    </w:p>
    <w:p w14:paraId="076FCDE1" w14:textId="77777777" w:rsidR="00BB1EE4" w:rsidRDefault="001510C5" w:rsidP="00BB1EE4">
      <w:pPr>
        <w:tabs>
          <w:tab w:val="left" w:pos="9072"/>
        </w:tabs>
        <w:ind w:right="-11"/>
        <w:jc w:val="both"/>
        <w:rPr>
          <w:rFonts w:ascii="Arial" w:hAnsi="Arial" w:cs="Arial"/>
        </w:rPr>
      </w:pPr>
      <w:r w:rsidRPr="00DE28BD">
        <w:rPr>
          <w:rFonts w:ascii="Arial" w:hAnsi="Arial" w:cs="Arial"/>
          <w:u w:val="single"/>
        </w:rPr>
        <w:t>Matériel :</w:t>
      </w:r>
    </w:p>
    <w:p w14:paraId="6739EC87" w14:textId="3659BB9E" w:rsidR="001510C5" w:rsidRPr="00DE28BD" w:rsidRDefault="00BB1EE4" w:rsidP="00BB1EE4">
      <w:pPr>
        <w:tabs>
          <w:tab w:val="left" w:pos="9072"/>
        </w:tabs>
        <w:ind w:right="-11"/>
        <w:jc w:val="both"/>
        <w:rPr>
          <w:rFonts w:ascii="Arial" w:hAnsi="Arial" w:cs="Arial"/>
        </w:rPr>
      </w:pPr>
      <w:r>
        <w:rPr>
          <w:rFonts w:ascii="Arial" w:hAnsi="Arial" w:cs="Arial"/>
        </w:rPr>
        <w:t>-</w:t>
      </w:r>
      <w:r w:rsidR="001510C5" w:rsidRPr="00DE28BD">
        <w:rPr>
          <w:rFonts w:ascii="Arial" w:hAnsi="Arial" w:cs="Arial"/>
        </w:rPr>
        <w:t xml:space="preserve"> deux béchers</w:t>
      </w:r>
      <w:r w:rsidR="00982DE9">
        <w:rPr>
          <w:rFonts w:ascii="Arial" w:hAnsi="Arial" w:cs="Arial"/>
        </w:rPr>
        <w:t> ;</w:t>
      </w:r>
    </w:p>
    <w:p w14:paraId="3433F54C" w14:textId="64AD72DB" w:rsidR="001510C5" w:rsidRPr="00DE28BD" w:rsidRDefault="00BB1EE4" w:rsidP="00BB1EE4">
      <w:pPr>
        <w:tabs>
          <w:tab w:val="left" w:pos="0"/>
          <w:tab w:val="left" w:pos="142"/>
        </w:tabs>
        <w:ind w:right="-11"/>
        <w:jc w:val="both"/>
        <w:rPr>
          <w:rFonts w:ascii="Arial" w:hAnsi="Arial" w:cs="Arial"/>
        </w:rPr>
      </w:pPr>
      <w:r>
        <w:rPr>
          <w:rFonts w:ascii="Arial" w:hAnsi="Arial" w:cs="Arial"/>
        </w:rPr>
        <w:t xml:space="preserve">- </w:t>
      </w:r>
      <w:r w:rsidR="001510C5" w:rsidRPr="00DE28BD">
        <w:rPr>
          <w:rFonts w:ascii="Arial" w:hAnsi="Arial" w:cs="Arial"/>
        </w:rPr>
        <w:t>une lame de zinc (Zn) et une lame de cuivre (Cu)</w:t>
      </w:r>
      <w:ins w:id="6" w:author="MBMauhourat" w:date="2020-12-07T05:20:00Z">
        <w:r w:rsidR="00940802">
          <w:rPr>
            <w:rFonts w:ascii="Arial" w:hAnsi="Arial" w:cs="Arial"/>
          </w:rPr>
          <w:t xml:space="preserve"> </w:t>
        </w:r>
      </w:ins>
      <w:r w:rsidR="00940802">
        <w:rPr>
          <w:rFonts w:ascii="Arial" w:hAnsi="Arial" w:cs="Arial"/>
        </w:rPr>
        <w:t>de 50 g chacune</w:t>
      </w:r>
      <w:r w:rsidR="00982DE9">
        <w:rPr>
          <w:rFonts w:ascii="Arial" w:hAnsi="Arial" w:cs="Arial"/>
        </w:rPr>
        <w:t> ;</w:t>
      </w:r>
    </w:p>
    <w:p w14:paraId="485640EC" w14:textId="12F28795" w:rsidR="001510C5" w:rsidRPr="00982DE9" w:rsidRDefault="00BB1EE4" w:rsidP="00026E66">
      <w:pPr>
        <w:tabs>
          <w:tab w:val="left" w:pos="142"/>
        </w:tabs>
        <w:ind w:left="142" w:hanging="142"/>
        <w:jc w:val="both"/>
        <w:rPr>
          <w:rFonts w:ascii="Arial" w:hAnsi="Arial" w:cs="Arial"/>
        </w:rPr>
      </w:pPr>
      <w:r>
        <w:rPr>
          <w:rFonts w:ascii="Arial" w:hAnsi="Arial" w:cs="Arial"/>
        </w:rPr>
        <w:t xml:space="preserve">- </w:t>
      </w:r>
      <w:r w:rsidR="001510C5" w:rsidRPr="00DE28BD">
        <w:rPr>
          <w:rFonts w:ascii="Arial" w:hAnsi="Arial" w:cs="Arial"/>
        </w:rPr>
        <w:t xml:space="preserve">une solution de sulfate de cuivre </w:t>
      </w:r>
      <w:r w:rsidR="001510C5" w:rsidRPr="00D81F21">
        <w:rPr>
          <w:rFonts w:ascii="Arial" w:hAnsi="Arial" w:cs="Arial"/>
        </w:rPr>
        <w:t>(</w:t>
      </w:r>
      <w:r w:rsidR="00D81F21">
        <w:rPr>
          <w:rFonts w:ascii="Arial" w:hAnsi="Arial" w:cs="Arial"/>
        </w:rPr>
        <w:t>Cu</w:t>
      </w:r>
      <w:r w:rsidR="00D81F21" w:rsidRPr="00D81F21">
        <w:rPr>
          <w:rFonts w:ascii="Arial" w:hAnsi="Arial" w:cs="Arial"/>
          <w:vertAlign w:val="superscript"/>
        </w:rPr>
        <w:t>2+</w:t>
      </w:r>
      <w:r w:rsidR="001B19E8">
        <w:rPr>
          <w:rFonts w:ascii="Arial" w:hAnsi="Arial" w:cs="Arial"/>
        </w:rPr>
        <w:t>(</w:t>
      </w:r>
      <w:r w:rsidR="00D81F21" w:rsidRPr="001B19E8">
        <w:rPr>
          <w:rFonts w:ascii="Arial" w:hAnsi="Arial" w:cs="Arial"/>
        </w:rPr>
        <w:t xml:space="preserve">aq) </w:t>
      </w:r>
      <w:r w:rsidR="00D81F21">
        <w:rPr>
          <w:rFonts w:ascii="Arial" w:hAnsi="Arial" w:cs="Arial"/>
        </w:rPr>
        <w:t>+ SO</w:t>
      </w:r>
      <w:r w:rsidR="00D81F21" w:rsidRPr="00D81F21">
        <w:rPr>
          <w:rFonts w:ascii="Arial" w:hAnsi="Arial" w:cs="Arial"/>
          <w:vertAlign w:val="subscript"/>
        </w:rPr>
        <w:t>4</w:t>
      </w:r>
      <w:r w:rsidR="00D81F21" w:rsidRPr="00D81F21">
        <w:rPr>
          <w:rFonts w:ascii="Arial" w:hAnsi="Arial" w:cs="Arial"/>
          <w:vertAlign w:val="superscript"/>
        </w:rPr>
        <w:t>2-</w:t>
      </w:r>
      <w:r w:rsidR="00D81F21" w:rsidRPr="001B19E8">
        <w:rPr>
          <w:rFonts w:ascii="Arial" w:hAnsi="Arial" w:cs="Arial"/>
        </w:rPr>
        <w:t>(aq)</w:t>
      </w:r>
      <w:r w:rsidR="00D81F21">
        <w:rPr>
          <w:rFonts w:ascii="Arial" w:hAnsi="Arial" w:cs="Arial"/>
        </w:rPr>
        <w:t xml:space="preserve">) </w:t>
      </w:r>
      <w:r w:rsidR="00E86C9E">
        <w:rPr>
          <w:rFonts w:ascii="Arial" w:hAnsi="Arial" w:cs="Arial"/>
        </w:rPr>
        <w:t xml:space="preserve">de concentration </w:t>
      </w:r>
      <w:r w:rsidR="00A634BD">
        <w:rPr>
          <w:rFonts w:ascii="Arial" w:hAnsi="Arial" w:cs="Arial"/>
        </w:rPr>
        <w:t xml:space="preserve">égale à </w:t>
      </w:r>
      <w:r w:rsidR="00026E66">
        <w:rPr>
          <w:rFonts w:ascii="Arial" w:hAnsi="Arial" w:cs="Arial"/>
        </w:rPr>
        <w:br/>
      </w:r>
      <w:r w:rsidR="001510C5" w:rsidRPr="00DE28BD">
        <w:rPr>
          <w:rFonts w:ascii="Arial" w:hAnsi="Arial" w:cs="Arial"/>
        </w:rPr>
        <w:t>0,</w:t>
      </w:r>
      <w:r w:rsidR="008164B6">
        <w:rPr>
          <w:rFonts w:ascii="Arial" w:hAnsi="Arial" w:cs="Arial"/>
        </w:rPr>
        <w:t>10</w:t>
      </w:r>
      <w:r w:rsidR="001510C5" w:rsidRPr="00DE28BD">
        <w:rPr>
          <w:rFonts w:ascii="Arial" w:hAnsi="Arial" w:cs="Arial"/>
        </w:rPr>
        <w:t xml:space="preserve"> mol.L</w:t>
      </w:r>
      <w:r w:rsidR="001510C5" w:rsidRPr="00BB1EE4">
        <w:rPr>
          <w:rFonts w:ascii="Arial" w:hAnsi="Arial" w:cs="Arial"/>
          <w:vertAlign w:val="superscript"/>
        </w:rPr>
        <w:t>-1</w:t>
      </w:r>
      <w:r w:rsidR="00982DE9">
        <w:rPr>
          <w:rFonts w:ascii="Arial" w:hAnsi="Arial" w:cs="Arial"/>
          <w:vertAlign w:val="superscript"/>
        </w:rPr>
        <w:t> </w:t>
      </w:r>
      <w:r w:rsidR="00982DE9">
        <w:rPr>
          <w:rFonts w:ascii="Arial" w:hAnsi="Arial" w:cs="Arial"/>
        </w:rPr>
        <w:t>;</w:t>
      </w:r>
    </w:p>
    <w:p w14:paraId="30056F2F" w14:textId="344DDC0B" w:rsidR="001510C5" w:rsidRPr="00982DE9" w:rsidRDefault="00BB1EE4" w:rsidP="00026E66">
      <w:pPr>
        <w:tabs>
          <w:tab w:val="left" w:pos="142"/>
          <w:tab w:val="left" w:pos="284"/>
        </w:tabs>
        <w:ind w:left="142" w:hanging="142"/>
        <w:jc w:val="both"/>
        <w:rPr>
          <w:rFonts w:ascii="Arial" w:hAnsi="Arial" w:cs="Arial"/>
        </w:rPr>
      </w:pPr>
      <w:r>
        <w:rPr>
          <w:rFonts w:ascii="Arial" w:hAnsi="Arial" w:cs="Arial"/>
        </w:rPr>
        <w:t xml:space="preserve">- </w:t>
      </w:r>
      <w:r w:rsidR="001510C5" w:rsidRPr="00DE28BD">
        <w:rPr>
          <w:rFonts w:ascii="Arial" w:hAnsi="Arial" w:cs="Arial"/>
        </w:rPr>
        <w:t xml:space="preserve">une solution de sulfate de </w:t>
      </w:r>
      <w:r w:rsidR="001510C5" w:rsidRPr="006E436A">
        <w:rPr>
          <w:rFonts w:ascii="Arial" w:hAnsi="Arial" w:cs="Arial"/>
        </w:rPr>
        <w:t>zinc (</w:t>
      </w:r>
      <w:r w:rsidR="00D81F21">
        <w:rPr>
          <w:rFonts w:ascii="Arial" w:hAnsi="Arial" w:cs="Arial"/>
        </w:rPr>
        <w:t>Zn</w:t>
      </w:r>
      <w:r w:rsidR="00D81F21" w:rsidRPr="00D81F21">
        <w:rPr>
          <w:rFonts w:ascii="Arial" w:hAnsi="Arial" w:cs="Arial"/>
          <w:vertAlign w:val="superscript"/>
        </w:rPr>
        <w:t>2+</w:t>
      </w:r>
      <w:r w:rsidR="00D81F21" w:rsidRPr="001B19E8">
        <w:rPr>
          <w:rFonts w:ascii="Arial" w:hAnsi="Arial" w:cs="Arial"/>
        </w:rPr>
        <w:t>(aq)</w:t>
      </w:r>
      <w:r w:rsidR="00D81F21" w:rsidRPr="00D81F21">
        <w:rPr>
          <w:rFonts w:ascii="Arial" w:hAnsi="Arial" w:cs="Arial"/>
          <w:vertAlign w:val="subscript"/>
        </w:rPr>
        <w:t xml:space="preserve"> </w:t>
      </w:r>
      <w:r w:rsidR="00D81F21">
        <w:rPr>
          <w:rFonts w:ascii="Arial" w:hAnsi="Arial" w:cs="Arial"/>
        </w:rPr>
        <w:t>+ SO</w:t>
      </w:r>
      <w:r w:rsidR="00D81F21" w:rsidRPr="00D81F21">
        <w:rPr>
          <w:rFonts w:ascii="Arial" w:hAnsi="Arial" w:cs="Arial"/>
          <w:vertAlign w:val="subscript"/>
        </w:rPr>
        <w:t>4</w:t>
      </w:r>
      <w:r w:rsidR="00D81F21" w:rsidRPr="00D81F21">
        <w:rPr>
          <w:rFonts w:ascii="Arial" w:hAnsi="Arial" w:cs="Arial"/>
          <w:vertAlign w:val="superscript"/>
        </w:rPr>
        <w:t>2-</w:t>
      </w:r>
      <w:r w:rsidR="00D81F21" w:rsidRPr="001B19E8">
        <w:rPr>
          <w:rFonts w:ascii="Arial" w:hAnsi="Arial" w:cs="Arial"/>
        </w:rPr>
        <w:t>(aq)</w:t>
      </w:r>
      <w:r w:rsidR="00D81F21">
        <w:rPr>
          <w:rFonts w:ascii="Arial" w:hAnsi="Arial" w:cs="Arial"/>
        </w:rPr>
        <w:t>)</w:t>
      </w:r>
      <w:r w:rsidR="001510C5" w:rsidRPr="00DE28BD">
        <w:rPr>
          <w:rFonts w:ascii="Arial" w:hAnsi="Arial" w:cs="Arial"/>
        </w:rPr>
        <w:t xml:space="preserve"> </w:t>
      </w:r>
      <w:r w:rsidR="00E86C9E">
        <w:rPr>
          <w:rFonts w:ascii="Arial" w:hAnsi="Arial" w:cs="Arial"/>
        </w:rPr>
        <w:t xml:space="preserve">de concentration </w:t>
      </w:r>
      <w:r w:rsidR="00A634BD">
        <w:rPr>
          <w:rFonts w:ascii="Arial" w:hAnsi="Arial" w:cs="Arial"/>
        </w:rPr>
        <w:t xml:space="preserve">égale à </w:t>
      </w:r>
      <w:r w:rsidR="00026E66">
        <w:rPr>
          <w:rFonts w:ascii="Arial" w:hAnsi="Arial" w:cs="Arial"/>
        </w:rPr>
        <w:br/>
      </w:r>
      <w:r w:rsidR="001510C5" w:rsidRPr="00DE28BD">
        <w:rPr>
          <w:rFonts w:ascii="Arial" w:hAnsi="Arial" w:cs="Arial"/>
        </w:rPr>
        <w:t>0,</w:t>
      </w:r>
      <w:r w:rsidR="008C47EC">
        <w:rPr>
          <w:rFonts w:ascii="Arial" w:hAnsi="Arial" w:cs="Arial"/>
        </w:rPr>
        <w:t>1</w:t>
      </w:r>
      <w:r w:rsidR="001510C5" w:rsidRPr="00DE28BD">
        <w:rPr>
          <w:rFonts w:ascii="Arial" w:hAnsi="Arial" w:cs="Arial"/>
        </w:rPr>
        <w:t>0 mol.L</w:t>
      </w:r>
      <w:r w:rsidR="001510C5" w:rsidRPr="00BB1EE4">
        <w:rPr>
          <w:rFonts w:ascii="Arial" w:hAnsi="Arial" w:cs="Arial"/>
          <w:vertAlign w:val="superscript"/>
        </w:rPr>
        <w:t>-1</w:t>
      </w:r>
      <w:r w:rsidR="00982DE9">
        <w:rPr>
          <w:rFonts w:ascii="Arial" w:hAnsi="Arial" w:cs="Arial"/>
          <w:vertAlign w:val="superscript"/>
        </w:rPr>
        <w:t> </w:t>
      </w:r>
      <w:r w:rsidR="00982DE9">
        <w:rPr>
          <w:rFonts w:ascii="Arial" w:hAnsi="Arial" w:cs="Arial"/>
        </w:rPr>
        <w:t>;</w:t>
      </w:r>
    </w:p>
    <w:p w14:paraId="5B87228F" w14:textId="2D16DAB5" w:rsidR="00BB1EE4" w:rsidRDefault="00BB1EE4" w:rsidP="00BB1EE4">
      <w:pPr>
        <w:tabs>
          <w:tab w:val="left" w:pos="0"/>
          <w:tab w:val="left" w:pos="142"/>
        </w:tabs>
        <w:ind w:right="-11"/>
        <w:jc w:val="both"/>
        <w:rPr>
          <w:rFonts w:ascii="Arial" w:hAnsi="Arial" w:cs="Arial"/>
        </w:rPr>
      </w:pPr>
      <w:r>
        <w:rPr>
          <w:rFonts w:ascii="Arial" w:hAnsi="Arial" w:cs="Arial"/>
        </w:rPr>
        <w:t>- un pont salin</w:t>
      </w:r>
      <w:r w:rsidR="00982DE9">
        <w:rPr>
          <w:rFonts w:ascii="Arial" w:hAnsi="Arial" w:cs="Arial"/>
        </w:rPr>
        <w:t> ;</w:t>
      </w:r>
    </w:p>
    <w:p w14:paraId="6A45A289" w14:textId="77777777" w:rsidR="001510C5" w:rsidRPr="00DE28BD" w:rsidRDefault="00BB1EE4" w:rsidP="00BB1EE4">
      <w:pPr>
        <w:tabs>
          <w:tab w:val="left" w:pos="0"/>
          <w:tab w:val="left" w:pos="142"/>
        </w:tabs>
        <w:ind w:right="-11"/>
        <w:jc w:val="both"/>
        <w:rPr>
          <w:rFonts w:ascii="Arial" w:hAnsi="Arial" w:cs="Arial"/>
        </w:rPr>
      </w:pPr>
      <w:r>
        <w:rPr>
          <w:rFonts w:ascii="Arial" w:hAnsi="Arial" w:cs="Arial"/>
        </w:rPr>
        <w:t xml:space="preserve">- </w:t>
      </w:r>
      <w:r w:rsidR="001510C5" w:rsidRPr="00DE28BD">
        <w:rPr>
          <w:rFonts w:ascii="Arial" w:hAnsi="Arial" w:cs="Arial"/>
        </w:rPr>
        <w:t xml:space="preserve">un voltmètre, </w:t>
      </w:r>
      <w:r w:rsidR="001510C5">
        <w:rPr>
          <w:rFonts w:ascii="Arial" w:hAnsi="Arial" w:cs="Arial"/>
        </w:rPr>
        <w:t xml:space="preserve">un ampèremètre, une diode </w:t>
      </w:r>
      <w:r w:rsidR="00B95A16">
        <w:rPr>
          <w:rFonts w:ascii="Arial" w:hAnsi="Arial" w:cs="Arial"/>
        </w:rPr>
        <w:t xml:space="preserve">électroluminescente ou </w:t>
      </w:r>
      <w:r w:rsidR="001510C5">
        <w:rPr>
          <w:rFonts w:ascii="Arial" w:hAnsi="Arial" w:cs="Arial"/>
        </w:rPr>
        <w:t xml:space="preserve">LED, </w:t>
      </w:r>
      <w:r w:rsidR="001510C5" w:rsidRPr="00DE28BD">
        <w:rPr>
          <w:rFonts w:ascii="Arial" w:hAnsi="Arial" w:cs="Arial"/>
        </w:rPr>
        <w:t>de</w:t>
      </w:r>
      <w:r w:rsidR="001510C5">
        <w:rPr>
          <w:rFonts w:ascii="Arial" w:hAnsi="Arial" w:cs="Arial"/>
        </w:rPr>
        <w:t>s</w:t>
      </w:r>
      <w:r w:rsidR="001510C5" w:rsidRPr="00DE28BD">
        <w:rPr>
          <w:rFonts w:ascii="Arial" w:hAnsi="Arial" w:cs="Arial"/>
        </w:rPr>
        <w:t xml:space="preserve"> fils, deux pinces crocodiles.</w:t>
      </w:r>
    </w:p>
    <w:p w14:paraId="0C7952C4" w14:textId="77777777" w:rsidR="001510C5" w:rsidRPr="00DE28BD" w:rsidRDefault="00E86C9E" w:rsidP="003E160C">
      <w:pPr>
        <w:tabs>
          <w:tab w:val="left" w:pos="284"/>
          <w:tab w:val="left" w:pos="709"/>
        </w:tabs>
        <w:ind w:right="-11"/>
        <w:jc w:val="both"/>
        <w:rPr>
          <w:rFonts w:ascii="Arial" w:hAnsi="Arial" w:cs="Arial"/>
        </w:rPr>
      </w:pPr>
      <w:r w:rsidRPr="00BB1EE4">
        <w:rPr>
          <w:rFonts w:ascii="Arial" w:hAnsi="Arial" w:cs="Arial"/>
          <w:noProof/>
          <w:lang w:eastAsia="fr-FR"/>
        </w:rPr>
        <w:drawing>
          <wp:anchor distT="0" distB="0" distL="114300" distR="114300" simplePos="0" relativeHeight="251662336" behindDoc="1" locked="0" layoutInCell="1" allowOverlap="1" wp14:anchorId="58C81C25" wp14:editId="0FEC933B">
            <wp:simplePos x="0" y="0"/>
            <wp:positionH relativeFrom="column">
              <wp:posOffset>5206052</wp:posOffset>
            </wp:positionH>
            <wp:positionV relativeFrom="paragraph">
              <wp:posOffset>97297</wp:posOffset>
            </wp:positionV>
            <wp:extent cx="638175" cy="1019175"/>
            <wp:effectExtent l="0" t="0" r="9525" b="9525"/>
            <wp:wrapTight wrapText="bothSides">
              <wp:wrapPolygon edited="0">
                <wp:start x="0" y="0"/>
                <wp:lineTo x="0" y="21398"/>
                <wp:lineTo x="21278" y="21398"/>
                <wp:lineTo x="21278"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638175" cy="1019175"/>
                    </a:xfrm>
                    <a:prstGeom prst="rect">
                      <a:avLst/>
                    </a:prstGeom>
                  </pic:spPr>
                </pic:pic>
              </a:graphicData>
            </a:graphic>
            <wp14:sizeRelH relativeFrom="page">
              <wp14:pctWidth>0</wp14:pctWidth>
            </wp14:sizeRelH>
            <wp14:sizeRelV relativeFrom="page">
              <wp14:pctHeight>0</wp14:pctHeight>
            </wp14:sizeRelV>
          </wp:anchor>
        </w:drawing>
      </w:r>
    </w:p>
    <w:p w14:paraId="2568D962" w14:textId="551EA871" w:rsidR="00E770EF" w:rsidRPr="00267150" w:rsidRDefault="008C47EC" w:rsidP="00FD20B3">
      <w:pPr>
        <w:tabs>
          <w:tab w:val="left" w:pos="9072"/>
        </w:tabs>
        <w:ind w:right="-11"/>
        <w:jc w:val="both"/>
        <w:rPr>
          <w:rFonts w:ascii="Arial" w:hAnsi="Arial" w:cs="Arial"/>
        </w:rPr>
      </w:pPr>
      <w:r w:rsidRPr="00E770EF">
        <w:rPr>
          <w:rFonts w:ascii="Arial" w:hAnsi="Arial" w:cs="Arial"/>
        </w:rPr>
        <w:t xml:space="preserve">La solution de sulfate de </w:t>
      </w:r>
      <w:r w:rsidR="00E770EF" w:rsidRPr="00E770EF">
        <w:rPr>
          <w:rFonts w:ascii="Arial" w:hAnsi="Arial" w:cs="Arial"/>
        </w:rPr>
        <w:t xml:space="preserve">cuivre </w:t>
      </w:r>
      <w:r w:rsidRPr="00E770EF">
        <w:rPr>
          <w:rFonts w:ascii="Arial" w:hAnsi="Arial" w:cs="Arial"/>
        </w:rPr>
        <w:t>a été préparée</w:t>
      </w:r>
      <w:r w:rsidR="00E770EF" w:rsidRPr="00E770EF">
        <w:rPr>
          <w:rFonts w:ascii="Arial" w:hAnsi="Arial" w:cs="Arial"/>
        </w:rPr>
        <w:t xml:space="preserve"> au laboratoire</w:t>
      </w:r>
      <w:r w:rsidRPr="00E770EF">
        <w:rPr>
          <w:rFonts w:ascii="Arial" w:hAnsi="Arial" w:cs="Arial"/>
        </w:rPr>
        <w:t xml:space="preserve"> à partir </w:t>
      </w:r>
      <w:r w:rsidR="00E770EF" w:rsidRPr="00E770EF">
        <w:rPr>
          <w:rFonts w:ascii="Arial" w:hAnsi="Arial" w:cs="Arial"/>
        </w:rPr>
        <w:t xml:space="preserve">de sulfate de cuivre </w:t>
      </w:r>
      <w:r w:rsidR="00E770EF" w:rsidRPr="00E86C9E">
        <w:rPr>
          <w:rFonts w:ascii="Arial" w:hAnsi="Arial" w:cs="Arial"/>
        </w:rPr>
        <w:t xml:space="preserve">pentahydraté, solide </w:t>
      </w:r>
      <w:r w:rsidR="00E86C9E" w:rsidRPr="00E86C9E">
        <w:rPr>
          <w:rFonts w:ascii="Arial" w:hAnsi="Arial" w:cs="Arial"/>
        </w:rPr>
        <w:t xml:space="preserve">ionique </w:t>
      </w:r>
      <w:r w:rsidR="00E770EF" w:rsidRPr="00E86C9E">
        <w:rPr>
          <w:rFonts w:ascii="Arial" w:hAnsi="Arial" w:cs="Arial"/>
        </w:rPr>
        <w:t>de formule CuSO</w:t>
      </w:r>
      <w:r w:rsidR="00E770EF" w:rsidRPr="00E86C9E">
        <w:rPr>
          <w:rFonts w:ascii="Arial" w:hAnsi="Arial" w:cs="Arial"/>
          <w:vertAlign w:val="subscript"/>
        </w:rPr>
        <w:t>4</w:t>
      </w:r>
      <w:r w:rsidR="00E770EF" w:rsidRPr="00E86C9E">
        <w:rPr>
          <w:rFonts w:ascii="Arial" w:hAnsi="Arial" w:cs="Arial"/>
        </w:rPr>
        <w:t xml:space="preserve">, 5 </w:t>
      </w:r>
      <w:r w:rsidR="00F56BF5" w:rsidRPr="00E86C9E">
        <w:rPr>
          <w:rFonts w:ascii="Arial" w:hAnsi="Arial" w:cs="Arial"/>
        </w:rPr>
        <w:t>H</w:t>
      </w:r>
      <w:r w:rsidR="00F56BF5" w:rsidRPr="00E86C9E">
        <w:rPr>
          <w:rFonts w:ascii="Arial" w:hAnsi="Arial" w:cs="Arial"/>
          <w:vertAlign w:val="subscript"/>
        </w:rPr>
        <w:t>2</w:t>
      </w:r>
      <w:r w:rsidR="00F56BF5">
        <w:rPr>
          <w:rFonts w:ascii="Arial" w:hAnsi="Arial" w:cs="Arial"/>
        </w:rPr>
        <w:t>O</w:t>
      </w:r>
      <w:r w:rsidR="00E770EF" w:rsidRPr="00E86C9E">
        <w:rPr>
          <w:rFonts w:ascii="Arial" w:hAnsi="Arial" w:cs="Arial"/>
        </w:rPr>
        <w:t>, d</w:t>
      </w:r>
      <w:r w:rsidR="00B95A16">
        <w:rPr>
          <w:rFonts w:ascii="Arial" w:hAnsi="Arial" w:cs="Arial"/>
        </w:rPr>
        <w:t>ont la</w:t>
      </w:r>
      <w:r w:rsidR="00E770EF" w:rsidRPr="00E86C9E">
        <w:rPr>
          <w:rFonts w:ascii="Arial" w:hAnsi="Arial" w:cs="Arial"/>
        </w:rPr>
        <w:t xml:space="preserve"> masse molaire </w:t>
      </w:r>
      <w:r w:rsidR="00B95A16">
        <w:rPr>
          <w:rFonts w:ascii="Arial" w:hAnsi="Arial" w:cs="Arial"/>
        </w:rPr>
        <w:t xml:space="preserve">vaut </w:t>
      </w:r>
      <w:r w:rsidR="00BB1EE4">
        <w:rPr>
          <w:rFonts w:ascii="Arial" w:hAnsi="Arial" w:cs="Arial"/>
        </w:rPr>
        <w:t>249,</w:t>
      </w:r>
      <w:r w:rsidR="00E770EF" w:rsidRPr="00E86C9E">
        <w:rPr>
          <w:rFonts w:ascii="Arial" w:hAnsi="Arial" w:cs="Arial"/>
        </w:rPr>
        <w:t>7 g.mo</w:t>
      </w:r>
      <w:r w:rsidR="00E770EF" w:rsidRPr="00E770EF">
        <w:rPr>
          <w:rFonts w:ascii="Arial" w:hAnsi="Arial" w:cs="Arial"/>
        </w:rPr>
        <w:t>l</w:t>
      </w:r>
      <w:r w:rsidR="00E770EF" w:rsidRPr="00E770EF">
        <w:rPr>
          <w:rFonts w:ascii="Arial" w:hAnsi="Arial" w:cs="Arial"/>
          <w:vertAlign w:val="superscript"/>
        </w:rPr>
        <w:t>-1</w:t>
      </w:r>
      <w:r w:rsidR="00E770EF" w:rsidRPr="00E770EF">
        <w:rPr>
          <w:rFonts w:ascii="Arial" w:hAnsi="Arial" w:cs="Arial"/>
        </w:rPr>
        <w:t xml:space="preserve">. </w:t>
      </w:r>
      <w:r w:rsidR="00267150">
        <w:rPr>
          <w:rFonts w:ascii="Arial" w:hAnsi="Arial" w:cs="Arial"/>
        </w:rPr>
        <w:t xml:space="preserve">Les </w:t>
      </w:r>
      <w:r w:rsidR="00267150" w:rsidRPr="00267150">
        <w:rPr>
          <w:rFonts w:ascii="Arial" w:hAnsi="Arial" w:cs="Arial"/>
        </w:rPr>
        <w:t xml:space="preserve">pictogrammes suivants sont présents </w:t>
      </w:r>
      <w:r w:rsidR="00267150">
        <w:rPr>
          <w:rFonts w:ascii="Arial" w:hAnsi="Arial" w:cs="Arial"/>
        </w:rPr>
        <w:t>sur le flacon</w:t>
      </w:r>
      <w:r w:rsidR="00E86C9E">
        <w:rPr>
          <w:rFonts w:ascii="Arial" w:hAnsi="Arial" w:cs="Arial"/>
        </w:rPr>
        <w:t xml:space="preserve"> </w:t>
      </w:r>
      <w:r w:rsidR="00267150" w:rsidRPr="00267150">
        <w:rPr>
          <w:rFonts w:ascii="Arial" w:hAnsi="Arial" w:cs="Arial"/>
        </w:rPr>
        <w:t>:</w:t>
      </w:r>
    </w:p>
    <w:p w14:paraId="42685693" w14:textId="77777777" w:rsidR="00267150" w:rsidRDefault="00267150" w:rsidP="00FD20B3">
      <w:pPr>
        <w:tabs>
          <w:tab w:val="left" w:pos="9072"/>
        </w:tabs>
        <w:ind w:right="-11"/>
        <w:jc w:val="center"/>
        <w:rPr>
          <w:rFonts w:ascii="Arial" w:hAnsi="Arial" w:cs="Arial"/>
        </w:rPr>
      </w:pPr>
      <w:r>
        <w:rPr>
          <w:noProof/>
          <w:lang w:eastAsia="fr-FR"/>
        </w:rPr>
        <w:drawing>
          <wp:inline distT="0" distB="0" distL="0" distR="0" wp14:anchorId="01D90578" wp14:editId="7DB3878F">
            <wp:extent cx="2533650" cy="10763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533650" cy="1076325"/>
                    </a:xfrm>
                    <a:prstGeom prst="rect">
                      <a:avLst/>
                    </a:prstGeom>
                  </pic:spPr>
                </pic:pic>
              </a:graphicData>
            </a:graphic>
          </wp:inline>
        </w:drawing>
      </w:r>
    </w:p>
    <w:p w14:paraId="37CE144D" w14:textId="77777777" w:rsidR="00267150" w:rsidRDefault="00267150" w:rsidP="00FD20B3">
      <w:pPr>
        <w:tabs>
          <w:tab w:val="left" w:pos="9072"/>
        </w:tabs>
        <w:ind w:right="-11"/>
        <w:jc w:val="both"/>
        <w:rPr>
          <w:rFonts w:ascii="Arial" w:hAnsi="Arial" w:cs="Arial"/>
        </w:rPr>
      </w:pPr>
    </w:p>
    <w:p w14:paraId="77EDB213" w14:textId="53F34632" w:rsidR="00E770EF" w:rsidRDefault="00E770EF" w:rsidP="003E160C">
      <w:pPr>
        <w:pStyle w:val="Paragraphedeliste"/>
        <w:numPr>
          <w:ilvl w:val="0"/>
          <w:numId w:val="16"/>
        </w:numPr>
        <w:tabs>
          <w:tab w:val="left" w:pos="284"/>
        </w:tabs>
        <w:ind w:left="0" w:right="-11" w:firstLine="0"/>
        <w:jc w:val="both"/>
        <w:rPr>
          <w:rFonts w:ascii="Arial" w:hAnsi="Arial" w:cs="Arial"/>
          <w:sz w:val="24"/>
          <w:szCs w:val="24"/>
        </w:rPr>
      </w:pPr>
      <w:r>
        <w:rPr>
          <w:rFonts w:ascii="Arial" w:hAnsi="Arial" w:cs="Arial"/>
          <w:sz w:val="24"/>
          <w:szCs w:val="24"/>
        </w:rPr>
        <w:t xml:space="preserve">Déterminer la masse </w:t>
      </w:r>
      <w:r w:rsidR="00E86C9E">
        <w:rPr>
          <w:rFonts w:ascii="Arial" w:hAnsi="Arial" w:cs="Arial"/>
          <w:sz w:val="24"/>
          <w:szCs w:val="24"/>
        </w:rPr>
        <w:t xml:space="preserve">de sulfate de cuivre pentahydraté </w:t>
      </w:r>
      <w:r>
        <w:rPr>
          <w:rFonts w:ascii="Arial" w:hAnsi="Arial" w:cs="Arial"/>
          <w:sz w:val="24"/>
          <w:szCs w:val="24"/>
        </w:rPr>
        <w:t>à p</w:t>
      </w:r>
      <w:r w:rsidR="00026E66">
        <w:rPr>
          <w:rFonts w:ascii="Arial" w:hAnsi="Arial" w:cs="Arial"/>
          <w:sz w:val="24"/>
          <w:szCs w:val="24"/>
        </w:rPr>
        <w:t>rélev</w:t>
      </w:r>
      <w:r>
        <w:rPr>
          <w:rFonts w:ascii="Arial" w:hAnsi="Arial" w:cs="Arial"/>
          <w:sz w:val="24"/>
          <w:szCs w:val="24"/>
        </w:rPr>
        <w:t xml:space="preserve">er pour préparer 500 mL de solution </w:t>
      </w:r>
      <w:r w:rsidR="008253DB">
        <w:rPr>
          <w:rFonts w:ascii="Arial" w:hAnsi="Arial" w:cs="Arial"/>
          <w:sz w:val="24"/>
          <w:szCs w:val="24"/>
        </w:rPr>
        <w:t xml:space="preserve">de concentration égale </w:t>
      </w:r>
      <w:r>
        <w:rPr>
          <w:rFonts w:ascii="Arial" w:hAnsi="Arial" w:cs="Arial"/>
          <w:sz w:val="24"/>
          <w:szCs w:val="24"/>
        </w:rPr>
        <w:t>à 0,10 mol.L</w:t>
      </w:r>
      <w:r w:rsidRPr="00E97B85">
        <w:rPr>
          <w:rFonts w:ascii="Arial" w:hAnsi="Arial" w:cs="Arial"/>
          <w:sz w:val="24"/>
          <w:szCs w:val="24"/>
          <w:vertAlign w:val="superscript"/>
        </w:rPr>
        <w:t>-1</w:t>
      </w:r>
      <w:r>
        <w:rPr>
          <w:rFonts w:ascii="Arial" w:hAnsi="Arial" w:cs="Arial"/>
          <w:sz w:val="24"/>
          <w:szCs w:val="24"/>
        </w:rPr>
        <w:t xml:space="preserve">.  </w:t>
      </w:r>
    </w:p>
    <w:p w14:paraId="74D57684" w14:textId="77777777" w:rsidR="00E86C9E" w:rsidRDefault="00E86C9E" w:rsidP="003E160C">
      <w:pPr>
        <w:pStyle w:val="Paragraphedeliste"/>
        <w:tabs>
          <w:tab w:val="left" w:pos="9072"/>
        </w:tabs>
        <w:ind w:left="0" w:right="-11"/>
        <w:jc w:val="both"/>
        <w:rPr>
          <w:rFonts w:ascii="Arial" w:hAnsi="Arial" w:cs="Arial"/>
          <w:sz w:val="24"/>
          <w:szCs w:val="24"/>
        </w:rPr>
      </w:pPr>
    </w:p>
    <w:p w14:paraId="3C308A48" w14:textId="77777777" w:rsidR="00E86C9E" w:rsidRDefault="00E770EF" w:rsidP="003E160C">
      <w:pPr>
        <w:pStyle w:val="Paragraphedeliste"/>
        <w:numPr>
          <w:ilvl w:val="0"/>
          <w:numId w:val="16"/>
        </w:numPr>
        <w:tabs>
          <w:tab w:val="left" w:pos="284"/>
        </w:tabs>
        <w:ind w:left="0" w:right="-11" w:firstLine="0"/>
        <w:jc w:val="both"/>
        <w:rPr>
          <w:rFonts w:ascii="Arial" w:hAnsi="Arial" w:cs="Arial"/>
          <w:sz w:val="24"/>
          <w:szCs w:val="24"/>
        </w:rPr>
      </w:pPr>
      <w:r>
        <w:rPr>
          <w:rFonts w:ascii="Arial" w:hAnsi="Arial" w:cs="Arial"/>
          <w:sz w:val="24"/>
          <w:szCs w:val="24"/>
        </w:rPr>
        <w:t xml:space="preserve">Donner la liste du matériel nécessaire pour préparer cette solution. </w:t>
      </w:r>
    </w:p>
    <w:p w14:paraId="2D35CE64" w14:textId="77777777" w:rsidR="00E86C9E" w:rsidRPr="00E86C9E" w:rsidRDefault="00E86C9E" w:rsidP="003E160C">
      <w:pPr>
        <w:pStyle w:val="Paragraphedeliste"/>
        <w:tabs>
          <w:tab w:val="left" w:pos="9072"/>
        </w:tabs>
        <w:ind w:left="0" w:right="-11"/>
        <w:rPr>
          <w:rFonts w:ascii="Arial" w:hAnsi="Arial" w:cs="Arial"/>
          <w:sz w:val="24"/>
          <w:szCs w:val="24"/>
        </w:rPr>
      </w:pPr>
    </w:p>
    <w:p w14:paraId="043B8AD4" w14:textId="0B74CC94" w:rsidR="00267150" w:rsidRDefault="00267150" w:rsidP="003E160C">
      <w:pPr>
        <w:pStyle w:val="Paragraphedeliste"/>
        <w:numPr>
          <w:ilvl w:val="0"/>
          <w:numId w:val="16"/>
        </w:numPr>
        <w:tabs>
          <w:tab w:val="left" w:pos="284"/>
        </w:tabs>
        <w:ind w:left="0" w:right="-11" w:firstLine="0"/>
        <w:jc w:val="both"/>
        <w:rPr>
          <w:rFonts w:ascii="Arial" w:hAnsi="Arial" w:cs="Arial"/>
          <w:sz w:val="24"/>
          <w:szCs w:val="24"/>
        </w:rPr>
      </w:pPr>
      <w:r>
        <w:rPr>
          <w:rFonts w:ascii="Arial" w:hAnsi="Arial" w:cs="Arial"/>
          <w:sz w:val="24"/>
          <w:szCs w:val="24"/>
        </w:rPr>
        <w:t xml:space="preserve">Indiquer les précautions </w:t>
      </w:r>
      <w:r w:rsidR="00026E66">
        <w:rPr>
          <w:rFonts w:ascii="Arial" w:hAnsi="Arial" w:cs="Arial"/>
          <w:sz w:val="24"/>
          <w:szCs w:val="24"/>
        </w:rPr>
        <w:t>à</w:t>
      </w:r>
      <w:r>
        <w:rPr>
          <w:rFonts w:ascii="Arial" w:hAnsi="Arial" w:cs="Arial"/>
          <w:sz w:val="24"/>
          <w:szCs w:val="24"/>
        </w:rPr>
        <w:t xml:space="preserve"> prendre pour préparer cette solution. </w:t>
      </w:r>
    </w:p>
    <w:p w14:paraId="7B4998D7" w14:textId="77777777" w:rsidR="00E86C9E" w:rsidRPr="00E86C9E" w:rsidRDefault="00E86C9E" w:rsidP="003E160C">
      <w:pPr>
        <w:pStyle w:val="Paragraphedeliste"/>
        <w:tabs>
          <w:tab w:val="left" w:pos="284"/>
        </w:tabs>
        <w:ind w:left="0" w:right="-11"/>
        <w:jc w:val="both"/>
        <w:rPr>
          <w:rFonts w:ascii="Arial" w:hAnsi="Arial" w:cs="Arial"/>
          <w:sz w:val="24"/>
          <w:szCs w:val="24"/>
        </w:rPr>
      </w:pPr>
    </w:p>
    <w:p w14:paraId="5179684A" w14:textId="158FCFE7" w:rsidR="00B95A16" w:rsidRDefault="00940802" w:rsidP="003E160C">
      <w:pPr>
        <w:pStyle w:val="Paragraphedeliste"/>
        <w:numPr>
          <w:ilvl w:val="0"/>
          <w:numId w:val="16"/>
        </w:numPr>
        <w:tabs>
          <w:tab w:val="left" w:pos="284"/>
        </w:tabs>
        <w:ind w:left="0" w:right="-11" w:firstLine="0"/>
        <w:jc w:val="both"/>
        <w:rPr>
          <w:rFonts w:ascii="Arial" w:hAnsi="Arial" w:cs="Arial"/>
          <w:sz w:val="24"/>
          <w:szCs w:val="24"/>
        </w:rPr>
      </w:pPr>
      <w:r>
        <w:rPr>
          <w:rFonts w:ascii="Arial" w:hAnsi="Arial" w:cs="Arial"/>
          <w:sz w:val="24"/>
          <w:szCs w:val="24"/>
        </w:rPr>
        <w:t>Représenter le s</w:t>
      </w:r>
      <w:r w:rsidR="004D7319">
        <w:rPr>
          <w:rFonts w:ascii="Arial" w:hAnsi="Arial" w:cs="Arial"/>
          <w:sz w:val="24"/>
          <w:szCs w:val="24"/>
        </w:rPr>
        <w:t>c</w:t>
      </w:r>
      <w:r>
        <w:rPr>
          <w:rFonts w:ascii="Arial" w:hAnsi="Arial" w:cs="Arial"/>
          <w:sz w:val="24"/>
          <w:szCs w:val="24"/>
        </w:rPr>
        <w:t>héma légendé d</w:t>
      </w:r>
      <w:r w:rsidR="00995101">
        <w:rPr>
          <w:rFonts w:ascii="Arial" w:hAnsi="Arial" w:cs="Arial"/>
          <w:sz w:val="24"/>
          <w:szCs w:val="24"/>
        </w:rPr>
        <w:t xml:space="preserve">e la pile cuivre-zinc réalisée </w:t>
      </w:r>
      <w:r>
        <w:rPr>
          <w:rFonts w:ascii="Arial" w:hAnsi="Arial" w:cs="Arial"/>
          <w:sz w:val="24"/>
          <w:szCs w:val="24"/>
        </w:rPr>
        <w:t>avec le matériel et les produits mis à disposition.</w:t>
      </w:r>
    </w:p>
    <w:p w14:paraId="39A2C636" w14:textId="77777777" w:rsidR="003E160C" w:rsidRPr="008275AF" w:rsidRDefault="003E160C" w:rsidP="003E160C">
      <w:pPr>
        <w:pStyle w:val="Paragraphedeliste"/>
        <w:tabs>
          <w:tab w:val="left" w:pos="284"/>
        </w:tabs>
        <w:ind w:left="0" w:right="-11"/>
        <w:jc w:val="both"/>
        <w:rPr>
          <w:rFonts w:ascii="Arial" w:hAnsi="Arial" w:cs="Arial"/>
          <w:sz w:val="24"/>
          <w:szCs w:val="24"/>
        </w:rPr>
      </w:pPr>
    </w:p>
    <w:p w14:paraId="349ACB9A" w14:textId="76408DFB" w:rsidR="001510C5" w:rsidRDefault="00B95A16" w:rsidP="00940802">
      <w:pPr>
        <w:pStyle w:val="Paragraphedeliste"/>
        <w:tabs>
          <w:tab w:val="left" w:pos="284"/>
        </w:tabs>
        <w:ind w:left="0" w:right="-11"/>
        <w:jc w:val="both"/>
        <w:rPr>
          <w:rFonts w:ascii="Arial" w:hAnsi="Arial" w:cs="Arial"/>
          <w:sz w:val="24"/>
          <w:szCs w:val="24"/>
        </w:rPr>
      </w:pPr>
      <w:r w:rsidRPr="003E160C">
        <w:rPr>
          <w:rFonts w:ascii="Arial" w:hAnsi="Arial" w:cs="Arial"/>
          <w:sz w:val="24"/>
          <w:szCs w:val="24"/>
        </w:rPr>
        <w:t>Un</w:t>
      </w:r>
      <w:r w:rsidR="001510C5" w:rsidRPr="003E160C">
        <w:rPr>
          <w:rFonts w:ascii="Arial" w:hAnsi="Arial" w:cs="Arial"/>
          <w:sz w:val="24"/>
          <w:szCs w:val="24"/>
        </w:rPr>
        <w:t xml:space="preserve"> voltmètre est branché aux bornes de la pile, sa borne « V » sur la lame de cuivre et sa borne « COM » sur la lame de zinc. La </w:t>
      </w:r>
      <w:r w:rsidR="00026E66">
        <w:rPr>
          <w:rFonts w:ascii="Arial" w:hAnsi="Arial" w:cs="Arial"/>
          <w:sz w:val="24"/>
          <w:szCs w:val="24"/>
        </w:rPr>
        <w:t>valeur</w:t>
      </w:r>
      <w:r w:rsidR="001510C5" w:rsidRPr="003E160C">
        <w:rPr>
          <w:rFonts w:ascii="Arial" w:hAnsi="Arial" w:cs="Arial"/>
          <w:sz w:val="24"/>
          <w:szCs w:val="24"/>
        </w:rPr>
        <w:t xml:space="preserve"> </w:t>
      </w:r>
      <w:r w:rsidR="00940802">
        <w:rPr>
          <w:rFonts w:ascii="Arial" w:hAnsi="Arial" w:cs="Arial"/>
          <w:sz w:val="24"/>
          <w:szCs w:val="24"/>
        </w:rPr>
        <w:t>affichée sur l’appareil</w:t>
      </w:r>
      <w:r w:rsidR="00940802" w:rsidRPr="003E160C">
        <w:rPr>
          <w:rFonts w:ascii="Arial" w:hAnsi="Arial" w:cs="Arial"/>
          <w:sz w:val="24"/>
          <w:szCs w:val="24"/>
        </w:rPr>
        <w:t xml:space="preserve"> </w:t>
      </w:r>
      <w:r w:rsidR="004D201C" w:rsidRPr="003E160C">
        <w:rPr>
          <w:rFonts w:ascii="Arial" w:hAnsi="Arial" w:cs="Arial"/>
          <w:sz w:val="24"/>
          <w:szCs w:val="24"/>
        </w:rPr>
        <w:t>est + 1,1</w:t>
      </w:r>
      <w:r w:rsidR="001510C5" w:rsidRPr="003E160C">
        <w:rPr>
          <w:rFonts w:ascii="Arial" w:hAnsi="Arial" w:cs="Arial"/>
          <w:sz w:val="24"/>
          <w:szCs w:val="24"/>
        </w:rPr>
        <w:t xml:space="preserve"> V.</w:t>
      </w:r>
    </w:p>
    <w:p w14:paraId="0AE8C1F7" w14:textId="77777777" w:rsidR="001B19E8" w:rsidRPr="003E160C" w:rsidRDefault="001B19E8" w:rsidP="00940802">
      <w:pPr>
        <w:pStyle w:val="Paragraphedeliste"/>
        <w:tabs>
          <w:tab w:val="left" w:pos="284"/>
        </w:tabs>
        <w:ind w:left="0" w:right="-11"/>
        <w:jc w:val="both"/>
        <w:rPr>
          <w:rFonts w:ascii="Arial" w:hAnsi="Arial" w:cs="Arial"/>
          <w:sz w:val="24"/>
          <w:szCs w:val="24"/>
        </w:rPr>
      </w:pPr>
    </w:p>
    <w:p w14:paraId="31819F73" w14:textId="77777777" w:rsidR="004D201C" w:rsidRDefault="004D201C" w:rsidP="00940802">
      <w:pPr>
        <w:pStyle w:val="Paragraphedeliste"/>
        <w:numPr>
          <w:ilvl w:val="0"/>
          <w:numId w:val="16"/>
        </w:numPr>
        <w:tabs>
          <w:tab w:val="left" w:pos="284"/>
        </w:tabs>
        <w:ind w:right="-11"/>
        <w:jc w:val="both"/>
        <w:rPr>
          <w:rFonts w:ascii="Arial" w:hAnsi="Arial" w:cs="Arial"/>
          <w:sz w:val="24"/>
          <w:szCs w:val="24"/>
        </w:rPr>
      </w:pPr>
      <w:r>
        <w:rPr>
          <w:rFonts w:ascii="Arial" w:hAnsi="Arial" w:cs="Arial"/>
          <w:sz w:val="24"/>
          <w:szCs w:val="24"/>
        </w:rPr>
        <w:t xml:space="preserve">Compléter le schéma </w:t>
      </w:r>
      <w:r w:rsidR="00940802">
        <w:rPr>
          <w:rFonts w:ascii="Arial" w:hAnsi="Arial" w:cs="Arial"/>
          <w:sz w:val="24"/>
          <w:szCs w:val="24"/>
        </w:rPr>
        <w:t xml:space="preserve">réalisé </w:t>
      </w:r>
      <w:r>
        <w:rPr>
          <w:rFonts w:ascii="Arial" w:hAnsi="Arial" w:cs="Arial"/>
          <w:sz w:val="24"/>
          <w:szCs w:val="24"/>
        </w:rPr>
        <w:t>en y ajoutant :</w:t>
      </w:r>
    </w:p>
    <w:p w14:paraId="54CEC3B6" w14:textId="77777777" w:rsidR="004D201C" w:rsidRDefault="004D201C" w:rsidP="00676B4E">
      <w:pPr>
        <w:pStyle w:val="Paragraphedeliste"/>
        <w:numPr>
          <w:ilvl w:val="0"/>
          <w:numId w:val="35"/>
        </w:numPr>
        <w:tabs>
          <w:tab w:val="left" w:pos="284"/>
        </w:tabs>
        <w:ind w:right="-11"/>
        <w:jc w:val="both"/>
        <w:rPr>
          <w:rFonts w:ascii="Arial" w:hAnsi="Arial" w:cs="Arial"/>
          <w:sz w:val="24"/>
          <w:szCs w:val="24"/>
        </w:rPr>
      </w:pPr>
      <w:r>
        <w:rPr>
          <w:rFonts w:ascii="Arial" w:hAnsi="Arial" w:cs="Arial"/>
          <w:sz w:val="24"/>
          <w:szCs w:val="24"/>
        </w:rPr>
        <w:t xml:space="preserve">la polarité des bornes de la pile ; </w:t>
      </w:r>
    </w:p>
    <w:p w14:paraId="1B36FB28" w14:textId="63EB0710" w:rsidR="004D201C" w:rsidRDefault="004D201C" w:rsidP="00676B4E">
      <w:pPr>
        <w:pStyle w:val="Paragraphedeliste"/>
        <w:numPr>
          <w:ilvl w:val="0"/>
          <w:numId w:val="35"/>
        </w:numPr>
        <w:tabs>
          <w:tab w:val="left" w:pos="284"/>
        </w:tabs>
        <w:ind w:right="-11"/>
        <w:jc w:val="both"/>
        <w:rPr>
          <w:rFonts w:ascii="Arial" w:hAnsi="Arial" w:cs="Arial"/>
          <w:sz w:val="24"/>
          <w:szCs w:val="24"/>
        </w:rPr>
      </w:pPr>
      <w:r w:rsidRPr="004D201C">
        <w:rPr>
          <w:rFonts w:ascii="Arial" w:hAnsi="Arial" w:cs="Arial"/>
          <w:sz w:val="24"/>
          <w:szCs w:val="24"/>
        </w:rPr>
        <w:t xml:space="preserve">la </w:t>
      </w:r>
      <w:r w:rsidR="00194C6F">
        <w:rPr>
          <w:rFonts w:ascii="Arial" w:hAnsi="Arial" w:cs="Arial"/>
          <w:sz w:val="24"/>
          <w:szCs w:val="24"/>
        </w:rPr>
        <w:t>LED</w:t>
      </w:r>
      <w:r w:rsidRPr="004D201C">
        <w:rPr>
          <w:rFonts w:ascii="Arial" w:hAnsi="Arial" w:cs="Arial"/>
          <w:sz w:val="24"/>
          <w:szCs w:val="24"/>
        </w:rPr>
        <w:t xml:space="preserve"> et l’ampèremètre afin de schématiser le circuit électrique complet</w:t>
      </w:r>
      <w:r>
        <w:rPr>
          <w:rFonts w:ascii="Arial" w:hAnsi="Arial" w:cs="Arial"/>
          <w:sz w:val="24"/>
          <w:szCs w:val="24"/>
        </w:rPr>
        <w:t xml:space="preserve"> ; </w:t>
      </w:r>
    </w:p>
    <w:p w14:paraId="274DDF6F" w14:textId="7495E89F" w:rsidR="004D201C" w:rsidRDefault="004D201C" w:rsidP="00676B4E">
      <w:pPr>
        <w:pStyle w:val="Paragraphedeliste"/>
        <w:numPr>
          <w:ilvl w:val="0"/>
          <w:numId w:val="35"/>
        </w:numPr>
        <w:tabs>
          <w:tab w:val="left" w:pos="284"/>
        </w:tabs>
        <w:ind w:right="-11"/>
        <w:jc w:val="both"/>
        <w:rPr>
          <w:rFonts w:ascii="Arial" w:hAnsi="Arial" w:cs="Arial"/>
          <w:sz w:val="24"/>
          <w:szCs w:val="24"/>
        </w:rPr>
      </w:pPr>
      <w:r>
        <w:rPr>
          <w:rFonts w:ascii="Arial" w:hAnsi="Arial" w:cs="Arial"/>
          <w:sz w:val="24"/>
          <w:szCs w:val="24"/>
        </w:rPr>
        <w:t>le sens de circulation du courant électrique.</w:t>
      </w:r>
    </w:p>
    <w:p w14:paraId="360A1BBD" w14:textId="77777777" w:rsidR="00995101" w:rsidRDefault="00995101" w:rsidP="00995101">
      <w:pPr>
        <w:pStyle w:val="Paragraphedeliste"/>
        <w:tabs>
          <w:tab w:val="left" w:pos="284"/>
        </w:tabs>
        <w:ind w:left="360" w:right="-11"/>
        <w:jc w:val="both"/>
        <w:rPr>
          <w:rFonts w:ascii="Arial" w:hAnsi="Arial" w:cs="Arial"/>
          <w:sz w:val="24"/>
          <w:szCs w:val="24"/>
        </w:rPr>
      </w:pPr>
    </w:p>
    <w:p w14:paraId="71817E1D" w14:textId="77777777" w:rsidR="004D201C" w:rsidRDefault="004D201C" w:rsidP="00940802">
      <w:pPr>
        <w:pStyle w:val="Paragraphedeliste"/>
        <w:numPr>
          <w:ilvl w:val="0"/>
          <w:numId w:val="16"/>
        </w:numPr>
        <w:tabs>
          <w:tab w:val="left" w:pos="284"/>
        </w:tabs>
        <w:ind w:right="-11"/>
        <w:jc w:val="both"/>
        <w:rPr>
          <w:rFonts w:ascii="Arial" w:hAnsi="Arial" w:cs="Arial"/>
          <w:sz w:val="24"/>
          <w:szCs w:val="24"/>
        </w:rPr>
      </w:pPr>
      <w:r w:rsidRPr="004D201C">
        <w:rPr>
          <w:rFonts w:ascii="Arial" w:hAnsi="Arial" w:cs="Arial"/>
          <w:sz w:val="24"/>
          <w:szCs w:val="24"/>
        </w:rPr>
        <w:t>Expliquer l’utilité du pont salin</w:t>
      </w:r>
      <w:r>
        <w:rPr>
          <w:rFonts w:ascii="Arial" w:hAnsi="Arial" w:cs="Arial"/>
          <w:sz w:val="24"/>
          <w:szCs w:val="24"/>
        </w:rPr>
        <w:t xml:space="preserve">. </w:t>
      </w:r>
    </w:p>
    <w:p w14:paraId="0FD001BE" w14:textId="77777777" w:rsidR="001510C5" w:rsidRPr="004F189B" w:rsidRDefault="001510C5" w:rsidP="00676B4E">
      <w:pPr>
        <w:pStyle w:val="Paragraphedeliste"/>
        <w:tabs>
          <w:tab w:val="left" w:pos="284"/>
        </w:tabs>
        <w:ind w:left="0" w:right="-11"/>
        <w:jc w:val="both"/>
        <w:rPr>
          <w:rFonts w:ascii="Arial" w:hAnsi="Arial" w:cs="Arial"/>
          <w:sz w:val="24"/>
          <w:szCs w:val="24"/>
        </w:rPr>
      </w:pPr>
    </w:p>
    <w:p w14:paraId="39DF9C62" w14:textId="54A9B706" w:rsidR="001510C5" w:rsidRDefault="001510C5" w:rsidP="003E160C">
      <w:pPr>
        <w:pStyle w:val="Paragraphedeliste"/>
        <w:numPr>
          <w:ilvl w:val="0"/>
          <w:numId w:val="16"/>
        </w:numPr>
        <w:tabs>
          <w:tab w:val="left" w:pos="284"/>
        </w:tabs>
        <w:ind w:left="0" w:right="-11" w:firstLine="0"/>
        <w:jc w:val="both"/>
        <w:rPr>
          <w:rFonts w:ascii="Arial" w:hAnsi="Arial" w:cs="Arial"/>
          <w:sz w:val="24"/>
          <w:szCs w:val="24"/>
        </w:rPr>
      </w:pPr>
      <w:r w:rsidRPr="00E84B36">
        <w:rPr>
          <w:rFonts w:ascii="Arial" w:hAnsi="Arial" w:cs="Arial"/>
          <w:sz w:val="24"/>
          <w:szCs w:val="24"/>
        </w:rPr>
        <w:t>Écrire les réaction</w:t>
      </w:r>
      <w:r w:rsidR="00940802">
        <w:rPr>
          <w:rFonts w:ascii="Arial" w:hAnsi="Arial" w:cs="Arial"/>
          <w:sz w:val="24"/>
          <w:szCs w:val="24"/>
        </w:rPr>
        <w:t>s électrochimiques</w:t>
      </w:r>
      <w:r w:rsidRPr="00E84B36">
        <w:rPr>
          <w:rFonts w:ascii="Arial" w:hAnsi="Arial" w:cs="Arial"/>
          <w:sz w:val="24"/>
          <w:szCs w:val="24"/>
        </w:rPr>
        <w:t xml:space="preserve"> se </w:t>
      </w:r>
      <w:r w:rsidR="00940802" w:rsidRPr="00E84B36">
        <w:rPr>
          <w:rFonts w:ascii="Arial" w:hAnsi="Arial" w:cs="Arial"/>
          <w:sz w:val="24"/>
          <w:szCs w:val="24"/>
        </w:rPr>
        <w:t>produis</w:t>
      </w:r>
      <w:r w:rsidR="00940802">
        <w:rPr>
          <w:rFonts w:ascii="Arial" w:hAnsi="Arial" w:cs="Arial"/>
          <w:sz w:val="24"/>
          <w:szCs w:val="24"/>
        </w:rPr>
        <w:t>a</w:t>
      </w:r>
      <w:r w:rsidR="00940802" w:rsidRPr="00E84B36">
        <w:rPr>
          <w:rFonts w:ascii="Arial" w:hAnsi="Arial" w:cs="Arial"/>
          <w:sz w:val="24"/>
          <w:szCs w:val="24"/>
        </w:rPr>
        <w:t xml:space="preserve">nt </w:t>
      </w:r>
      <w:r w:rsidRPr="00E84B36">
        <w:rPr>
          <w:rFonts w:ascii="Arial" w:hAnsi="Arial" w:cs="Arial"/>
          <w:sz w:val="24"/>
          <w:szCs w:val="24"/>
        </w:rPr>
        <w:t>à chaque électrode lorsque la pile débite un courant</w:t>
      </w:r>
      <w:r w:rsidR="00717159">
        <w:rPr>
          <w:rFonts w:ascii="Arial" w:hAnsi="Arial" w:cs="Arial"/>
          <w:sz w:val="24"/>
          <w:szCs w:val="24"/>
        </w:rPr>
        <w:t xml:space="preserve"> et en déduire la réaction modélisant le fonctionnement de la pile</w:t>
      </w:r>
      <w:r w:rsidRPr="00E84B36">
        <w:rPr>
          <w:rFonts w:ascii="Arial" w:hAnsi="Arial" w:cs="Arial"/>
          <w:sz w:val="24"/>
          <w:szCs w:val="24"/>
        </w:rPr>
        <w:t>.</w:t>
      </w:r>
    </w:p>
    <w:p w14:paraId="527F2495" w14:textId="77777777" w:rsidR="008275AF" w:rsidRDefault="008275AF" w:rsidP="00676B4E">
      <w:pPr>
        <w:pStyle w:val="Paragraphedeliste"/>
        <w:tabs>
          <w:tab w:val="left" w:pos="284"/>
        </w:tabs>
        <w:ind w:left="0" w:right="-11"/>
        <w:jc w:val="both"/>
        <w:rPr>
          <w:rFonts w:ascii="Arial" w:hAnsi="Arial" w:cs="Arial"/>
          <w:sz w:val="24"/>
          <w:szCs w:val="24"/>
        </w:rPr>
      </w:pPr>
    </w:p>
    <w:p w14:paraId="72AB3ED1" w14:textId="25566408" w:rsidR="004D201C" w:rsidRPr="00111E97" w:rsidRDefault="004D201C" w:rsidP="003E160C">
      <w:pPr>
        <w:pStyle w:val="Paragraphedeliste"/>
        <w:numPr>
          <w:ilvl w:val="0"/>
          <w:numId w:val="16"/>
        </w:numPr>
        <w:tabs>
          <w:tab w:val="left" w:pos="284"/>
        </w:tabs>
        <w:ind w:left="0" w:right="-11" w:firstLine="0"/>
        <w:jc w:val="both"/>
        <w:rPr>
          <w:rFonts w:ascii="Arial" w:hAnsi="Arial" w:cs="Arial"/>
          <w:sz w:val="24"/>
          <w:szCs w:val="24"/>
        </w:rPr>
      </w:pPr>
      <w:r w:rsidRPr="00111E97">
        <w:rPr>
          <w:rFonts w:ascii="Arial" w:hAnsi="Arial" w:cs="Arial"/>
          <w:sz w:val="24"/>
          <w:szCs w:val="24"/>
        </w:rPr>
        <w:t xml:space="preserve">Identifier, en </w:t>
      </w:r>
      <w:r w:rsidR="00940802">
        <w:rPr>
          <w:rFonts w:ascii="Arial" w:hAnsi="Arial" w:cs="Arial"/>
          <w:sz w:val="24"/>
          <w:szCs w:val="24"/>
        </w:rPr>
        <w:t>justifiant</w:t>
      </w:r>
      <w:r w:rsidR="00940802" w:rsidRPr="00111E97">
        <w:rPr>
          <w:rFonts w:ascii="Arial" w:hAnsi="Arial" w:cs="Arial"/>
          <w:sz w:val="24"/>
          <w:szCs w:val="24"/>
        </w:rPr>
        <w:t xml:space="preserve"> </w:t>
      </w:r>
      <w:r w:rsidRPr="00111E97">
        <w:rPr>
          <w:rFonts w:ascii="Arial" w:hAnsi="Arial" w:cs="Arial"/>
          <w:sz w:val="24"/>
          <w:szCs w:val="24"/>
        </w:rPr>
        <w:t>votre réponse, la borne constituant l’anode et celle constituant la cathode</w:t>
      </w:r>
      <w:r w:rsidR="00940802">
        <w:rPr>
          <w:rFonts w:ascii="Arial" w:hAnsi="Arial" w:cs="Arial"/>
          <w:sz w:val="24"/>
          <w:szCs w:val="24"/>
        </w:rPr>
        <w:t xml:space="preserve"> de la pile</w:t>
      </w:r>
      <w:r w:rsidRPr="00111E97">
        <w:rPr>
          <w:rFonts w:ascii="Arial" w:hAnsi="Arial" w:cs="Arial"/>
          <w:sz w:val="24"/>
          <w:szCs w:val="24"/>
        </w:rPr>
        <w:t>.</w:t>
      </w:r>
    </w:p>
    <w:p w14:paraId="2E95DE33" w14:textId="77777777" w:rsidR="00D40B9F" w:rsidRDefault="00D40B9F" w:rsidP="00676B4E">
      <w:pPr>
        <w:pStyle w:val="Paragraphedeliste"/>
        <w:tabs>
          <w:tab w:val="left" w:pos="284"/>
        </w:tabs>
        <w:ind w:left="0" w:right="-11"/>
        <w:jc w:val="both"/>
        <w:rPr>
          <w:rFonts w:ascii="Arial" w:hAnsi="Arial" w:cs="Arial"/>
          <w:sz w:val="24"/>
          <w:szCs w:val="24"/>
        </w:rPr>
      </w:pPr>
    </w:p>
    <w:p w14:paraId="467A112F" w14:textId="58BF6CA5" w:rsidR="00D40B9F" w:rsidRPr="003E160C" w:rsidRDefault="00D40B9F" w:rsidP="003E160C">
      <w:pPr>
        <w:pStyle w:val="Paragraphedeliste"/>
        <w:numPr>
          <w:ilvl w:val="0"/>
          <w:numId w:val="16"/>
        </w:numPr>
        <w:tabs>
          <w:tab w:val="left" w:pos="284"/>
        </w:tabs>
        <w:ind w:left="0" w:right="-11" w:firstLine="0"/>
        <w:jc w:val="both"/>
        <w:rPr>
          <w:rFonts w:ascii="Arial" w:hAnsi="Arial" w:cs="Arial"/>
          <w:sz w:val="24"/>
          <w:szCs w:val="24"/>
        </w:rPr>
      </w:pPr>
      <w:r w:rsidRPr="003E160C">
        <w:rPr>
          <w:rFonts w:ascii="Arial" w:hAnsi="Arial" w:cs="Arial"/>
          <w:sz w:val="24"/>
          <w:szCs w:val="24"/>
        </w:rPr>
        <w:t>S</w:t>
      </w:r>
      <w:r w:rsidRPr="00D40B9F">
        <w:rPr>
          <w:rFonts w:ascii="Arial" w:hAnsi="Arial" w:cs="Arial"/>
          <w:sz w:val="24"/>
          <w:szCs w:val="24"/>
        </w:rPr>
        <w:t>achant que chaque bécher contient 75 mL de solution, calculer les quantités de matière d’ions Cu</w:t>
      </w:r>
      <w:r w:rsidRPr="00676B4E">
        <w:rPr>
          <w:rFonts w:ascii="Arial" w:hAnsi="Arial" w:cs="Arial"/>
          <w:sz w:val="24"/>
          <w:szCs w:val="24"/>
          <w:vertAlign w:val="superscript"/>
        </w:rPr>
        <w:t>2+</w:t>
      </w:r>
      <w:r w:rsidRPr="00D40B9F">
        <w:rPr>
          <w:rFonts w:ascii="Arial" w:hAnsi="Arial" w:cs="Arial"/>
          <w:sz w:val="24"/>
          <w:szCs w:val="24"/>
        </w:rPr>
        <w:t xml:space="preserve"> et d’ions Zn</w:t>
      </w:r>
      <w:r w:rsidRPr="00676B4E">
        <w:rPr>
          <w:rFonts w:ascii="Arial" w:hAnsi="Arial" w:cs="Arial"/>
          <w:sz w:val="24"/>
          <w:szCs w:val="24"/>
          <w:vertAlign w:val="superscript"/>
        </w:rPr>
        <w:t>2+</w:t>
      </w:r>
      <w:r w:rsidRPr="00D40B9F">
        <w:rPr>
          <w:rFonts w:ascii="Arial" w:hAnsi="Arial" w:cs="Arial"/>
          <w:sz w:val="24"/>
          <w:szCs w:val="24"/>
        </w:rPr>
        <w:t xml:space="preserve"> </w:t>
      </w:r>
      <w:r w:rsidR="00982DE9">
        <w:rPr>
          <w:rFonts w:ascii="Arial" w:hAnsi="Arial" w:cs="Arial"/>
          <w:sz w:val="24"/>
          <w:szCs w:val="24"/>
        </w:rPr>
        <w:t xml:space="preserve">initialement </w:t>
      </w:r>
      <w:r w:rsidR="00940802">
        <w:rPr>
          <w:rFonts w:ascii="Arial" w:hAnsi="Arial" w:cs="Arial"/>
          <w:sz w:val="24"/>
          <w:szCs w:val="24"/>
        </w:rPr>
        <w:t>présentes</w:t>
      </w:r>
      <w:r>
        <w:rPr>
          <w:rFonts w:ascii="Arial" w:hAnsi="Arial" w:cs="Arial"/>
          <w:sz w:val="24"/>
          <w:szCs w:val="24"/>
        </w:rPr>
        <w:t>.</w:t>
      </w:r>
    </w:p>
    <w:p w14:paraId="53F21CED" w14:textId="77777777" w:rsidR="00D40B9F" w:rsidRPr="003E160C" w:rsidRDefault="00D40B9F" w:rsidP="00676B4E">
      <w:pPr>
        <w:pStyle w:val="Paragraphedeliste"/>
        <w:tabs>
          <w:tab w:val="left" w:pos="284"/>
        </w:tabs>
        <w:ind w:left="0" w:right="-11"/>
        <w:jc w:val="both"/>
        <w:rPr>
          <w:rFonts w:ascii="Arial" w:hAnsi="Arial" w:cs="Arial"/>
          <w:sz w:val="24"/>
          <w:szCs w:val="24"/>
        </w:rPr>
      </w:pPr>
    </w:p>
    <w:p w14:paraId="0A4C9CAC" w14:textId="4EEF3C98" w:rsidR="00D40B9F" w:rsidRPr="003E160C" w:rsidRDefault="00026E66" w:rsidP="00995101">
      <w:pPr>
        <w:pStyle w:val="Paragraphedeliste"/>
        <w:numPr>
          <w:ilvl w:val="0"/>
          <w:numId w:val="16"/>
        </w:numPr>
        <w:tabs>
          <w:tab w:val="left" w:pos="284"/>
          <w:tab w:val="left" w:pos="426"/>
        </w:tabs>
        <w:ind w:left="0" w:right="-11" w:firstLine="0"/>
        <w:jc w:val="both"/>
        <w:rPr>
          <w:rFonts w:ascii="Arial" w:hAnsi="Arial" w:cs="Arial"/>
          <w:sz w:val="24"/>
          <w:szCs w:val="24"/>
        </w:rPr>
      </w:pPr>
      <w:r>
        <w:rPr>
          <w:rFonts w:ascii="Arial" w:hAnsi="Arial" w:cs="Arial"/>
          <w:sz w:val="24"/>
          <w:szCs w:val="24"/>
        </w:rPr>
        <w:t>En déduire</w:t>
      </w:r>
      <w:r w:rsidR="00940802" w:rsidRPr="00020FA6">
        <w:rPr>
          <w:rFonts w:ascii="Arial" w:hAnsi="Arial" w:cs="Arial"/>
          <w:sz w:val="24"/>
          <w:szCs w:val="24"/>
        </w:rPr>
        <w:t xml:space="preserve"> </w:t>
      </w:r>
      <w:r w:rsidR="00D40B9F" w:rsidRPr="00020FA6">
        <w:rPr>
          <w:rFonts w:ascii="Arial" w:hAnsi="Arial" w:cs="Arial"/>
          <w:sz w:val="24"/>
          <w:szCs w:val="24"/>
        </w:rPr>
        <w:t xml:space="preserve">la quantité d’électricité </w:t>
      </w:r>
      <w:r w:rsidR="00D40B9F" w:rsidRPr="00E97B85">
        <w:rPr>
          <w:rFonts w:ascii="Arial" w:hAnsi="Arial" w:cs="Arial"/>
          <w:i/>
          <w:sz w:val="24"/>
          <w:szCs w:val="24"/>
        </w:rPr>
        <w:t>Q</w:t>
      </w:r>
      <w:r w:rsidR="00D40B9F">
        <w:rPr>
          <w:rFonts w:ascii="Arial" w:hAnsi="Arial" w:cs="Arial"/>
          <w:sz w:val="24"/>
          <w:szCs w:val="24"/>
        </w:rPr>
        <w:t xml:space="preserve"> </w:t>
      </w:r>
      <w:r w:rsidR="00717159">
        <w:rPr>
          <w:rFonts w:ascii="Arial" w:hAnsi="Arial" w:cs="Arial"/>
          <w:sz w:val="24"/>
          <w:szCs w:val="24"/>
        </w:rPr>
        <w:t>maximale que peut débiter cette</w:t>
      </w:r>
      <w:r w:rsidR="00D81F21">
        <w:rPr>
          <w:rFonts w:ascii="Arial" w:hAnsi="Arial" w:cs="Arial"/>
          <w:sz w:val="24"/>
          <w:szCs w:val="24"/>
        </w:rPr>
        <w:t xml:space="preserve"> pile.</w:t>
      </w:r>
    </w:p>
    <w:p w14:paraId="38232D87" w14:textId="77777777" w:rsidR="00D40B9F" w:rsidRPr="003E160C" w:rsidRDefault="00D40B9F" w:rsidP="00676B4E">
      <w:pPr>
        <w:pStyle w:val="Paragraphedeliste"/>
        <w:tabs>
          <w:tab w:val="left" w:pos="284"/>
        </w:tabs>
        <w:ind w:left="0" w:right="-11"/>
        <w:jc w:val="both"/>
        <w:rPr>
          <w:rFonts w:ascii="Arial" w:hAnsi="Arial" w:cs="Arial"/>
          <w:sz w:val="24"/>
          <w:szCs w:val="24"/>
        </w:rPr>
      </w:pPr>
    </w:p>
    <w:p w14:paraId="389672FA" w14:textId="77777777" w:rsidR="001510C5" w:rsidRPr="003E160C" w:rsidRDefault="001510C5" w:rsidP="00676B4E">
      <w:pPr>
        <w:pStyle w:val="Paragraphedeliste"/>
        <w:numPr>
          <w:ilvl w:val="0"/>
          <w:numId w:val="16"/>
        </w:numPr>
        <w:tabs>
          <w:tab w:val="left" w:pos="284"/>
          <w:tab w:val="left" w:pos="426"/>
        </w:tabs>
        <w:ind w:left="0" w:right="-11" w:firstLine="0"/>
        <w:jc w:val="both"/>
        <w:rPr>
          <w:rFonts w:ascii="Arial" w:hAnsi="Arial" w:cs="Arial"/>
          <w:sz w:val="24"/>
          <w:szCs w:val="24"/>
        </w:rPr>
      </w:pPr>
      <w:r w:rsidRPr="00D40B9F">
        <w:rPr>
          <w:rFonts w:ascii="Arial" w:hAnsi="Arial" w:cs="Arial"/>
          <w:sz w:val="24"/>
          <w:szCs w:val="24"/>
        </w:rPr>
        <w:t xml:space="preserve">La </w:t>
      </w:r>
      <w:r w:rsidR="000530FE">
        <w:rPr>
          <w:rFonts w:ascii="Arial" w:hAnsi="Arial" w:cs="Arial"/>
          <w:sz w:val="24"/>
          <w:szCs w:val="24"/>
        </w:rPr>
        <w:t>pile alimente la LED</w:t>
      </w:r>
      <w:r w:rsidRPr="00D40B9F">
        <w:rPr>
          <w:rFonts w:ascii="Arial" w:hAnsi="Arial" w:cs="Arial"/>
          <w:sz w:val="24"/>
          <w:szCs w:val="24"/>
        </w:rPr>
        <w:t xml:space="preserve">. L’intensité mesurée est alors de 50 mA. Déterminer la durée </w:t>
      </w:r>
      <m:oMath>
        <m:r>
          <m:rPr>
            <m:sty m:val="p"/>
          </m:rPr>
          <w:rPr>
            <w:rFonts w:ascii="Cambria Math" w:hAnsi="Cambria Math" w:cs="Arial"/>
            <w:sz w:val="24"/>
            <w:szCs w:val="24"/>
          </w:rPr>
          <m:t>∆</m:t>
        </m:r>
        <m:r>
          <w:rPr>
            <w:rFonts w:ascii="Cambria Math" w:hAnsi="Cambria Math" w:cs="Arial"/>
            <w:sz w:val="24"/>
            <w:szCs w:val="24"/>
          </w:rPr>
          <m:t>t</m:t>
        </m:r>
      </m:oMath>
      <w:r w:rsidRPr="00D40B9F">
        <w:rPr>
          <w:rFonts w:ascii="Arial" w:hAnsi="Arial" w:cs="Arial"/>
          <w:sz w:val="24"/>
          <w:szCs w:val="24"/>
        </w:rPr>
        <w:t xml:space="preserve"> de fonctionnement </w:t>
      </w:r>
      <w:r w:rsidR="000530FE">
        <w:rPr>
          <w:rFonts w:ascii="Arial" w:hAnsi="Arial" w:cs="Arial"/>
          <w:sz w:val="24"/>
          <w:szCs w:val="24"/>
        </w:rPr>
        <w:t xml:space="preserve">théorique </w:t>
      </w:r>
      <w:r w:rsidRPr="00D40B9F">
        <w:rPr>
          <w:rFonts w:ascii="Arial" w:hAnsi="Arial" w:cs="Arial"/>
          <w:sz w:val="24"/>
          <w:szCs w:val="24"/>
        </w:rPr>
        <w:t xml:space="preserve">de la pile en heures. </w:t>
      </w:r>
    </w:p>
    <w:p w14:paraId="745DD6C2" w14:textId="77777777" w:rsidR="002814F5" w:rsidRPr="003E160C" w:rsidRDefault="002814F5" w:rsidP="00676B4E">
      <w:pPr>
        <w:pStyle w:val="Paragraphedeliste"/>
        <w:tabs>
          <w:tab w:val="left" w:pos="284"/>
        </w:tabs>
        <w:ind w:left="0" w:right="-11"/>
        <w:jc w:val="both"/>
        <w:rPr>
          <w:rFonts w:ascii="Arial" w:hAnsi="Arial" w:cs="Arial"/>
          <w:sz w:val="24"/>
          <w:szCs w:val="24"/>
        </w:rPr>
      </w:pPr>
    </w:p>
    <w:p w14:paraId="4F04C9A3" w14:textId="77777777" w:rsidR="00111E97" w:rsidRPr="00676B4E" w:rsidRDefault="00111E97" w:rsidP="00676B4E">
      <w:pPr>
        <w:pStyle w:val="Paragraphedeliste"/>
        <w:numPr>
          <w:ilvl w:val="0"/>
          <w:numId w:val="16"/>
        </w:numPr>
        <w:tabs>
          <w:tab w:val="left" w:pos="284"/>
          <w:tab w:val="left" w:pos="426"/>
        </w:tabs>
        <w:ind w:left="0" w:right="-11" w:firstLine="0"/>
        <w:jc w:val="both"/>
        <w:rPr>
          <w:rFonts w:ascii="Arial" w:hAnsi="Arial" w:cs="Arial"/>
          <w:sz w:val="24"/>
          <w:szCs w:val="24"/>
        </w:rPr>
      </w:pPr>
      <w:r w:rsidRPr="00676B4E">
        <w:rPr>
          <w:rFonts w:ascii="Arial" w:hAnsi="Arial" w:cs="Arial"/>
          <w:sz w:val="24"/>
          <w:szCs w:val="24"/>
        </w:rPr>
        <w:t xml:space="preserve">Préciser comment il sera possible de se rendre compte visuellement de l’usure de la pile. </w:t>
      </w:r>
    </w:p>
    <w:p w14:paraId="05B8411E" w14:textId="77777777" w:rsidR="001510C5" w:rsidRPr="00834276" w:rsidRDefault="001510C5" w:rsidP="00FD20B3">
      <w:pPr>
        <w:tabs>
          <w:tab w:val="left" w:pos="9072"/>
        </w:tabs>
        <w:ind w:right="-11"/>
        <w:jc w:val="both"/>
        <w:rPr>
          <w:rFonts w:ascii="Arial" w:eastAsia="MS Gothic" w:hAnsi="Arial" w:cs="Arial"/>
          <w:color w:val="000000"/>
        </w:rPr>
      </w:pPr>
    </w:p>
    <w:p w14:paraId="4C002E1D" w14:textId="77777777" w:rsidR="00982DE9" w:rsidRDefault="001510C5" w:rsidP="00FD20B3">
      <w:pPr>
        <w:tabs>
          <w:tab w:val="left" w:pos="9072"/>
        </w:tabs>
        <w:ind w:right="-11"/>
        <w:jc w:val="both"/>
        <w:rPr>
          <w:rFonts w:ascii="Arial" w:hAnsi="Arial" w:cs="Arial"/>
          <w:b/>
          <w:bCs/>
        </w:rPr>
      </w:pPr>
      <w:r w:rsidRPr="00401B87">
        <w:rPr>
          <w:rFonts w:ascii="Arial" w:hAnsi="Arial" w:cs="Arial"/>
          <w:b/>
          <w:bCs/>
          <w:caps/>
        </w:rPr>
        <w:t xml:space="preserve">Exercice </w:t>
      </w:r>
      <w:r w:rsidR="00D77A36" w:rsidRPr="00401B87">
        <w:rPr>
          <w:rFonts w:ascii="Arial" w:hAnsi="Arial" w:cs="Arial"/>
          <w:b/>
          <w:bCs/>
          <w:caps/>
        </w:rPr>
        <w:t>4</w:t>
      </w:r>
      <w:r w:rsidR="00E97B85" w:rsidRPr="00401B87">
        <w:rPr>
          <w:rFonts w:ascii="Arial" w:hAnsi="Arial" w:cs="Arial"/>
          <w:b/>
          <w:bCs/>
          <w:caps/>
        </w:rPr>
        <w:t xml:space="preserve"> </w:t>
      </w:r>
      <w:r w:rsidR="00D77A36" w:rsidRPr="00401B87">
        <w:rPr>
          <w:rFonts w:ascii="Arial" w:hAnsi="Arial" w:cs="Arial"/>
          <w:b/>
          <w:bCs/>
          <w:caps/>
        </w:rPr>
        <w:t>B</w:t>
      </w:r>
      <w:r>
        <w:rPr>
          <w:rFonts w:ascii="Arial" w:hAnsi="Arial" w:cs="Arial"/>
          <w:b/>
          <w:bCs/>
        </w:rPr>
        <w:t xml:space="preserve"> : L’ibuprofène</w:t>
      </w:r>
      <w:r w:rsidR="00E97B85">
        <w:rPr>
          <w:rFonts w:ascii="Arial" w:hAnsi="Arial" w:cs="Arial"/>
          <w:b/>
          <w:bCs/>
        </w:rPr>
        <w:t xml:space="preserve"> </w:t>
      </w:r>
    </w:p>
    <w:p w14:paraId="08A6D9A5" w14:textId="0971E9FD" w:rsidR="001510C5" w:rsidRDefault="0094485D" w:rsidP="00FD20B3">
      <w:pPr>
        <w:tabs>
          <w:tab w:val="left" w:pos="9072"/>
        </w:tabs>
        <w:ind w:right="-11"/>
        <w:jc w:val="both"/>
        <w:rPr>
          <w:rFonts w:ascii="Arial" w:hAnsi="Arial" w:cs="Arial"/>
          <w:b/>
          <w:bCs/>
        </w:rPr>
      </w:pPr>
      <w:r>
        <w:rPr>
          <w:rFonts w:ascii="Arial" w:hAnsi="Arial" w:cs="Arial"/>
          <w:b/>
          <w:bCs/>
        </w:rPr>
        <w:t>Mots clés : structure spatiale des espèces chimiques</w:t>
      </w:r>
      <w:r w:rsidR="00982DE9">
        <w:rPr>
          <w:rFonts w:ascii="Arial" w:hAnsi="Arial" w:cs="Arial"/>
          <w:b/>
          <w:bCs/>
        </w:rPr>
        <w:t xml:space="preserve">, </w:t>
      </w:r>
      <w:r>
        <w:rPr>
          <w:rFonts w:ascii="Arial" w:hAnsi="Arial" w:cs="Arial"/>
          <w:b/>
          <w:bCs/>
        </w:rPr>
        <w:t>réaction acido</w:t>
      </w:r>
      <w:r w:rsidR="00982DE9">
        <w:rPr>
          <w:rFonts w:ascii="Arial" w:hAnsi="Arial" w:cs="Arial"/>
          <w:b/>
          <w:bCs/>
        </w:rPr>
        <w:t>-bas</w:t>
      </w:r>
      <w:r>
        <w:rPr>
          <w:rFonts w:ascii="Arial" w:hAnsi="Arial" w:cs="Arial"/>
          <w:b/>
          <w:bCs/>
        </w:rPr>
        <w:t>ique</w:t>
      </w:r>
    </w:p>
    <w:p w14:paraId="03F835D5" w14:textId="77777777" w:rsidR="001510C5" w:rsidRDefault="001510C5" w:rsidP="00FD20B3">
      <w:pPr>
        <w:tabs>
          <w:tab w:val="left" w:pos="9072"/>
        </w:tabs>
        <w:ind w:right="-11"/>
        <w:jc w:val="both"/>
        <w:rPr>
          <w:rFonts w:ascii="Arial" w:hAnsi="Arial" w:cs="Arial"/>
          <w:b/>
          <w:bCs/>
        </w:rPr>
      </w:pPr>
    </w:p>
    <w:p w14:paraId="6435EA45" w14:textId="306DAD94" w:rsidR="001510C5" w:rsidRDefault="001510C5" w:rsidP="00706AF5">
      <w:pPr>
        <w:tabs>
          <w:tab w:val="left" w:pos="9072"/>
        </w:tabs>
        <w:jc w:val="both"/>
        <w:rPr>
          <w:rFonts w:ascii="Arial" w:hAnsi="Arial" w:cs="Arial"/>
        </w:rPr>
      </w:pPr>
      <w:r w:rsidRPr="00E84B36">
        <w:rPr>
          <w:rFonts w:ascii="Arial" w:hAnsi="Arial" w:cs="Arial"/>
        </w:rPr>
        <w:t>Au XIXe siècle, on utilisait déjà des principes actifs chiraux comme la morphine, administrée comme anti-douleur. Malgré les idées énoncées par Pasteur à la fin du XIXe, les ch</w:t>
      </w:r>
      <w:r>
        <w:rPr>
          <w:rFonts w:ascii="Arial" w:hAnsi="Arial" w:cs="Arial"/>
        </w:rPr>
        <w:t>imistes ont mis beau</w:t>
      </w:r>
      <w:r w:rsidRPr="00E84B36">
        <w:rPr>
          <w:rFonts w:ascii="Arial" w:hAnsi="Arial" w:cs="Arial"/>
        </w:rPr>
        <w:t xml:space="preserve">coup de temps pour comprendre que la chiralité pouvait avoir un impact considérable sur les organismes vivants. Cette prise de conscience a eu lieu dans les années 1960 avec le drame de la thalidomide, médicament qui fut administré aux femmes enceintes comme anti-vomitif, et qui provoqua chez les </w:t>
      </w:r>
      <w:r>
        <w:rPr>
          <w:rFonts w:ascii="Arial" w:hAnsi="Arial" w:cs="Arial"/>
        </w:rPr>
        <w:t>nouveau</w:t>
      </w:r>
      <w:r w:rsidRPr="00E84B36">
        <w:rPr>
          <w:rFonts w:ascii="Arial" w:hAnsi="Arial" w:cs="Arial"/>
        </w:rPr>
        <w:t>-nés de graves malformations. On connaît aujourd'hui la raison de ce drame : alors que l'énantiomère R est bien anti-vomitif, l'énantiomère S est tératogène*</w:t>
      </w:r>
      <w:r>
        <w:rPr>
          <w:rFonts w:ascii="Arial" w:hAnsi="Arial" w:cs="Arial"/>
        </w:rPr>
        <w:t xml:space="preserve">. </w:t>
      </w:r>
      <w:r w:rsidRPr="00E84B36">
        <w:rPr>
          <w:rFonts w:ascii="Arial" w:hAnsi="Arial" w:cs="Arial"/>
        </w:rPr>
        <w:t>Beaucoup de</w:t>
      </w:r>
      <w:r w:rsidR="00706AF5">
        <w:rPr>
          <w:rFonts w:ascii="Arial" w:hAnsi="Arial" w:cs="Arial"/>
        </w:rPr>
        <w:t xml:space="preserve"> </w:t>
      </w:r>
      <w:r w:rsidR="00706AF5" w:rsidRPr="00E84B36">
        <w:rPr>
          <w:rFonts w:ascii="Arial" w:hAnsi="Arial" w:cs="Arial"/>
        </w:rPr>
        <w:t>médicaments</w:t>
      </w:r>
      <w:r w:rsidR="00706AF5" w:rsidRPr="00706AF5">
        <w:rPr>
          <w:rFonts w:ascii="Arial" w:hAnsi="Arial" w:cs="Arial"/>
        </w:rPr>
        <w:t xml:space="preserve"> </w:t>
      </w:r>
      <w:r w:rsidR="00706AF5" w:rsidRPr="00E84B36">
        <w:rPr>
          <w:rFonts w:ascii="Arial" w:hAnsi="Arial" w:cs="Arial"/>
        </w:rPr>
        <w:t>possèdent</w:t>
      </w:r>
      <w:r w:rsidR="00706AF5" w:rsidRPr="00706AF5">
        <w:rPr>
          <w:rFonts w:ascii="Arial" w:hAnsi="Arial" w:cs="Arial"/>
        </w:rPr>
        <w:t xml:space="preserve"> </w:t>
      </w:r>
      <w:r w:rsidR="00706AF5" w:rsidRPr="00E84B36">
        <w:rPr>
          <w:rFonts w:ascii="Arial" w:hAnsi="Arial" w:cs="Arial"/>
        </w:rPr>
        <w:t>des</w:t>
      </w:r>
      <w:r w:rsidR="00706AF5">
        <w:rPr>
          <w:rFonts w:ascii="Arial" w:hAnsi="Arial" w:cs="Arial"/>
        </w:rPr>
        <w:t xml:space="preserve"> </w:t>
      </w:r>
      <w:r w:rsidRPr="00E84B36">
        <w:rPr>
          <w:rFonts w:ascii="Arial" w:hAnsi="Arial" w:cs="Arial"/>
        </w:rPr>
        <w:t xml:space="preserve">propriétés thérapeutiques différentes selon </w:t>
      </w:r>
      <w:r w:rsidR="00706AF5">
        <w:rPr>
          <w:rFonts w:ascii="Arial" w:hAnsi="Arial" w:cs="Arial"/>
        </w:rPr>
        <w:t>l’</w:t>
      </w:r>
      <w:r w:rsidRPr="00E84B36">
        <w:rPr>
          <w:rFonts w:ascii="Arial" w:hAnsi="Arial" w:cs="Arial"/>
        </w:rPr>
        <w:t>énantiomère</w:t>
      </w:r>
      <w:r w:rsidR="00706AF5">
        <w:rPr>
          <w:rFonts w:ascii="Arial" w:hAnsi="Arial" w:cs="Arial"/>
        </w:rPr>
        <w:t xml:space="preserve"> utilisé comme principe actif</w:t>
      </w:r>
      <w:r w:rsidRPr="00E84B36">
        <w:rPr>
          <w:rFonts w:ascii="Arial" w:hAnsi="Arial" w:cs="Arial"/>
        </w:rPr>
        <w:t xml:space="preserve">. </w:t>
      </w:r>
    </w:p>
    <w:p w14:paraId="03693442" w14:textId="77777777" w:rsidR="001510C5" w:rsidRDefault="001510C5" w:rsidP="00FD20B3">
      <w:pPr>
        <w:tabs>
          <w:tab w:val="left" w:pos="9072"/>
        </w:tabs>
        <w:ind w:right="-11"/>
        <w:jc w:val="both"/>
        <w:rPr>
          <w:rFonts w:ascii="Arial" w:hAnsi="Arial" w:cs="Arial"/>
          <w:sz w:val="20"/>
          <w:szCs w:val="20"/>
        </w:rPr>
      </w:pPr>
    </w:p>
    <w:p w14:paraId="76067D9F" w14:textId="77777777" w:rsidR="001510C5" w:rsidRPr="008E4A3D" w:rsidRDefault="001510C5" w:rsidP="00FD20B3">
      <w:pPr>
        <w:tabs>
          <w:tab w:val="left" w:pos="9072"/>
        </w:tabs>
        <w:ind w:right="-11"/>
        <w:jc w:val="both"/>
        <w:rPr>
          <w:rFonts w:ascii="Arial" w:hAnsi="Arial" w:cs="Arial"/>
          <w:i/>
          <w:sz w:val="20"/>
          <w:szCs w:val="20"/>
        </w:rPr>
      </w:pPr>
      <w:r w:rsidRPr="008E4A3D">
        <w:rPr>
          <w:rFonts w:ascii="Arial" w:hAnsi="Arial" w:cs="Arial"/>
          <w:i/>
          <w:sz w:val="20"/>
          <w:szCs w:val="20"/>
        </w:rPr>
        <w:t>*tératogène : peut provoquer des malformations fœtales</w:t>
      </w:r>
    </w:p>
    <w:p w14:paraId="720E3F0F" w14:textId="77777777" w:rsidR="001510C5" w:rsidRDefault="001510C5" w:rsidP="00FD20B3">
      <w:pPr>
        <w:tabs>
          <w:tab w:val="left" w:pos="9072"/>
        </w:tabs>
        <w:ind w:right="-11"/>
        <w:jc w:val="both"/>
        <w:rPr>
          <w:rFonts w:ascii="Arial" w:hAnsi="Arial" w:cs="Arial"/>
        </w:rPr>
      </w:pPr>
    </w:p>
    <w:p w14:paraId="27961DDC" w14:textId="135ACC3F" w:rsidR="001510C5" w:rsidRDefault="001510C5" w:rsidP="00FD20B3">
      <w:pPr>
        <w:tabs>
          <w:tab w:val="left" w:pos="9072"/>
        </w:tabs>
        <w:ind w:right="-11"/>
        <w:jc w:val="both"/>
        <w:rPr>
          <w:rFonts w:ascii="Arial" w:hAnsi="Arial" w:cs="Arial"/>
        </w:rPr>
      </w:pPr>
      <w:r>
        <w:rPr>
          <w:rFonts w:ascii="Arial" w:hAnsi="Arial" w:cs="Arial"/>
        </w:rPr>
        <w:t>L</w:t>
      </w:r>
      <w:r w:rsidRPr="00E84B36">
        <w:rPr>
          <w:rFonts w:ascii="Arial" w:hAnsi="Arial" w:cs="Arial"/>
        </w:rPr>
        <w:t xml:space="preserve">'ibuprofène </w:t>
      </w:r>
      <w:r>
        <w:rPr>
          <w:rFonts w:ascii="Arial" w:hAnsi="Arial" w:cs="Arial"/>
        </w:rPr>
        <w:t>est connu</w:t>
      </w:r>
      <w:r w:rsidRPr="00E84B36">
        <w:rPr>
          <w:rFonts w:ascii="Arial" w:hAnsi="Arial" w:cs="Arial"/>
        </w:rPr>
        <w:t xml:space="preserve"> pour avoir un effet </w:t>
      </w:r>
      <w:r w:rsidR="00706AF5">
        <w:rPr>
          <w:rFonts w:ascii="Arial" w:hAnsi="Arial" w:cs="Arial"/>
        </w:rPr>
        <w:t xml:space="preserve">biologique </w:t>
      </w:r>
      <w:r w:rsidRPr="00E84B36">
        <w:rPr>
          <w:rFonts w:ascii="Arial" w:hAnsi="Arial" w:cs="Arial"/>
        </w:rPr>
        <w:t xml:space="preserve">anti-inflammatoire et antipyrétique sous </w:t>
      </w:r>
      <w:r>
        <w:rPr>
          <w:rFonts w:ascii="Arial" w:hAnsi="Arial" w:cs="Arial"/>
        </w:rPr>
        <w:t>sa</w:t>
      </w:r>
      <w:r w:rsidRPr="00E84B36">
        <w:rPr>
          <w:rFonts w:ascii="Arial" w:hAnsi="Arial" w:cs="Arial"/>
        </w:rPr>
        <w:t xml:space="preserve"> forme S et sans effet </w:t>
      </w:r>
      <w:r>
        <w:rPr>
          <w:rFonts w:ascii="Arial" w:hAnsi="Arial" w:cs="Arial"/>
        </w:rPr>
        <w:t xml:space="preserve">thérapeutique notable </w:t>
      </w:r>
      <w:r w:rsidRPr="00E84B36">
        <w:rPr>
          <w:rFonts w:ascii="Arial" w:hAnsi="Arial" w:cs="Arial"/>
        </w:rPr>
        <w:t xml:space="preserve">sous </w:t>
      </w:r>
      <w:r>
        <w:rPr>
          <w:rFonts w:ascii="Arial" w:hAnsi="Arial" w:cs="Arial"/>
        </w:rPr>
        <w:t>sa</w:t>
      </w:r>
      <w:r w:rsidRPr="00E84B36">
        <w:rPr>
          <w:rFonts w:ascii="Arial" w:hAnsi="Arial" w:cs="Arial"/>
        </w:rPr>
        <w:t xml:space="preserve"> forme R. Le produit commercial est généralement le mélange racémique</w:t>
      </w:r>
      <w:r>
        <w:rPr>
          <w:rFonts w:ascii="Arial" w:hAnsi="Arial" w:cs="Arial"/>
        </w:rPr>
        <w:t>**</w:t>
      </w:r>
      <w:r w:rsidRPr="00E84B36">
        <w:rPr>
          <w:rFonts w:ascii="Arial" w:hAnsi="Arial" w:cs="Arial"/>
        </w:rPr>
        <w:t xml:space="preserve">. Cependant, seul l’énantiomère S est biologiquement actif et présente les effets thérapeutiques désirés. L’énantiomère R est très difficile à séparer du S, mais est heureusement inoffensif. </w:t>
      </w:r>
      <w:commentRangeStart w:id="7"/>
      <w:r w:rsidRPr="00E84B36">
        <w:rPr>
          <w:rFonts w:ascii="Arial" w:hAnsi="Arial" w:cs="Arial"/>
        </w:rPr>
        <w:t>L’énantiomère S seul commence à produire son effet 12 minutes</w:t>
      </w:r>
      <w:r w:rsidRPr="00255F59">
        <w:rPr>
          <w:rFonts w:ascii="Arial" w:hAnsi="Arial" w:cs="Arial"/>
        </w:rPr>
        <w:t xml:space="preserve"> </w:t>
      </w:r>
      <w:r w:rsidRPr="00E84B36">
        <w:rPr>
          <w:rFonts w:ascii="Arial" w:hAnsi="Arial" w:cs="Arial"/>
        </w:rPr>
        <w:t>après</w:t>
      </w:r>
      <w:r>
        <w:rPr>
          <w:rFonts w:ascii="Arial" w:hAnsi="Arial" w:cs="Arial"/>
        </w:rPr>
        <w:t xml:space="preserve"> son absorption</w:t>
      </w:r>
      <w:r w:rsidRPr="00E84B36">
        <w:rPr>
          <w:rFonts w:ascii="Arial" w:hAnsi="Arial" w:cs="Arial"/>
        </w:rPr>
        <w:t>, alors que l</w:t>
      </w:r>
      <w:r>
        <w:rPr>
          <w:rFonts w:ascii="Arial" w:hAnsi="Arial" w:cs="Arial"/>
        </w:rPr>
        <w:t xml:space="preserve">e mélange racémique n’est actif que </w:t>
      </w:r>
      <w:r w:rsidRPr="00E84B36">
        <w:rPr>
          <w:rFonts w:ascii="Arial" w:hAnsi="Arial" w:cs="Arial"/>
        </w:rPr>
        <w:t>38 minutes</w:t>
      </w:r>
      <w:r>
        <w:rPr>
          <w:rFonts w:ascii="Arial" w:hAnsi="Arial" w:cs="Arial"/>
        </w:rPr>
        <w:t xml:space="preserve"> après avoir été absorbé</w:t>
      </w:r>
      <w:r w:rsidRPr="00E84B36">
        <w:rPr>
          <w:rFonts w:ascii="Arial" w:hAnsi="Arial" w:cs="Arial"/>
        </w:rPr>
        <w:t>.</w:t>
      </w:r>
      <w:commentRangeEnd w:id="7"/>
      <w:r w:rsidR="00F81E90">
        <w:rPr>
          <w:rStyle w:val="Marquedecommentaire"/>
        </w:rPr>
        <w:commentReference w:id="7"/>
      </w:r>
      <w:r w:rsidRPr="00E84B36">
        <w:rPr>
          <w:rFonts w:ascii="Arial" w:hAnsi="Arial" w:cs="Arial"/>
        </w:rPr>
        <w:t xml:space="preserve"> Très curieusement, le corps humain possède par chance la propriété de pouvoir transformer chimiquement l’énantiomère R inactif en énantiomère S. </w:t>
      </w:r>
    </w:p>
    <w:p w14:paraId="45043AB1" w14:textId="77777777" w:rsidR="001510C5" w:rsidRDefault="001510C5" w:rsidP="00FD20B3">
      <w:pPr>
        <w:tabs>
          <w:tab w:val="left" w:pos="9072"/>
        </w:tabs>
        <w:ind w:right="-11"/>
        <w:jc w:val="both"/>
        <w:rPr>
          <w:rFonts w:ascii="Arial" w:hAnsi="Arial" w:cs="Arial"/>
          <w:sz w:val="20"/>
          <w:szCs w:val="20"/>
        </w:rPr>
      </w:pPr>
    </w:p>
    <w:p w14:paraId="4E4C73DD" w14:textId="77777777" w:rsidR="001510C5" w:rsidRPr="00E84B36" w:rsidRDefault="001510C5" w:rsidP="00FD20B3">
      <w:pPr>
        <w:tabs>
          <w:tab w:val="left" w:pos="9072"/>
        </w:tabs>
        <w:ind w:right="-11"/>
        <w:jc w:val="both"/>
        <w:rPr>
          <w:rFonts w:ascii="Arial" w:hAnsi="Arial" w:cs="Arial"/>
        </w:rPr>
      </w:pPr>
      <w:r>
        <w:rPr>
          <w:rFonts w:ascii="Arial" w:hAnsi="Arial" w:cs="Arial"/>
        </w:rPr>
        <w:t xml:space="preserve">** </w:t>
      </w:r>
      <w:r w:rsidRPr="00B2010C">
        <w:rPr>
          <w:rFonts w:ascii="Arial" w:hAnsi="Arial" w:cs="Arial"/>
          <w:i/>
          <w:sz w:val="20"/>
          <w:szCs w:val="20"/>
        </w:rPr>
        <w:t>Quand un mélange contient en proportion égale les deux énantiomères R et S d’une molécule ayant un seul carbone asymétrique, le mélange est qualifié de racémique.</w:t>
      </w:r>
      <w:r>
        <w:rPr>
          <w:rFonts w:ascii="Arial" w:hAnsi="Arial" w:cs="Arial"/>
        </w:rPr>
        <w:t xml:space="preserve"> </w:t>
      </w:r>
    </w:p>
    <w:p w14:paraId="6605BDC6" w14:textId="77777777" w:rsidR="001510C5" w:rsidRDefault="001510C5" w:rsidP="00FD20B3">
      <w:pPr>
        <w:tabs>
          <w:tab w:val="left" w:pos="9072"/>
        </w:tabs>
        <w:ind w:right="-11"/>
        <w:jc w:val="both"/>
        <w:rPr>
          <w:rFonts w:ascii="Arial" w:hAnsi="Arial" w:cs="Arial"/>
        </w:rPr>
      </w:pPr>
    </w:p>
    <w:p w14:paraId="054E42A1" w14:textId="77777777" w:rsidR="00F81E90" w:rsidRPr="00982DE9" w:rsidRDefault="00F81E90" w:rsidP="00FD20B3">
      <w:pPr>
        <w:tabs>
          <w:tab w:val="left" w:pos="9072"/>
        </w:tabs>
        <w:ind w:right="-11"/>
        <w:jc w:val="both"/>
        <w:rPr>
          <w:rFonts w:ascii="Arial" w:hAnsi="Arial" w:cs="Arial"/>
          <w:u w:val="single"/>
        </w:rPr>
      </w:pPr>
      <w:r w:rsidRPr="00982DE9">
        <w:rPr>
          <w:rFonts w:ascii="Arial" w:hAnsi="Arial" w:cs="Arial"/>
          <w:u w:val="single"/>
        </w:rPr>
        <w:t>Données :</w:t>
      </w:r>
    </w:p>
    <w:p w14:paraId="0893D4AA" w14:textId="77777777" w:rsidR="00560A44" w:rsidRDefault="00F81E90" w:rsidP="00560A44">
      <w:pPr>
        <w:tabs>
          <w:tab w:val="left" w:pos="9072"/>
        </w:tabs>
        <w:ind w:right="-11"/>
        <w:jc w:val="both"/>
        <w:rPr>
          <w:rFonts w:ascii="Arial" w:hAnsi="Arial" w:cs="Arial"/>
        </w:rPr>
      </w:pPr>
      <w:r w:rsidRPr="00560A44">
        <w:rPr>
          <w:rFonts w:ascii="Arial" w:hAnsi="Arial" w:cs="Arial"/>
        </w:rPr>
        <w:t xml:space="preserve">Numéros atomiques de l’hydrogène, du carbone, de l’oxygène : </w:t>
      </w:r>
    </w:p>
    <w:p w14:paraId="265ECAF8" w14:textId="1A22E39C" w:rsidR="00F81E90" w:rsidRDefault="00F81E90" w:rsidP="00560A44">
      <w:pPr>
        <w:tabs>
          <w:tab w:val="left" w:pos="9072"/>
        </w:tabs>
        <w:ind w:right="-11"/>
        <w:jc w:val="both"/>
        <w:rPr>
          <w:rFonts w:ascii="Arial" w:hAnsi="Arial" w:cs="Arial"/>
        </w:rPr>
      </w:pPr>
      <w:r w:rsidRPr="00560A44">
        <w:rPr>
          <w:rFonts w:ascii="Arial" w:hAnsi="Arial" w:cs="Arial"/>
          <w:i/>
        </w:rPr>
        <w:t>Z</w:t>
      </w:r>
      <w:r w:rsidRPr="00560A44">
        <w:rPr>
          <w:rFonts w:ascii="Arial" w:hAnsi="Arial" w:cs="Arial"/>
        </w:rPr>
        <w:t xml:space="preserve">(H) = 1 ; </w:t>
      </w:r>
      <w:r w:rsidRPr="00560A44">
        <w:rPr>
          <w:rFonts w:ascii="Arial" w:hAnsi="Arial" w:cs="Arial"/>
          <w:i/>
        </w:rPr>
        <w:t>Z</w:t>
      </w:r>
      <w:r w:rsidRPr="00560A44">
        <w:rPr>
          <w:rFonts w:ascii="Arial" w:hAnsi="Arial" w:cs="Arial"/>
        </w:rPr>
        <w:t xml:space="preserve">(C) = 6 ; </w:t>
      </w:r>
      <w:r w:rsidRPr="00560A44">
        <w:rPr>
          <w:rFonts w:ascii="Arial" w:hAnsi="Arial" w:cs="Arial"/>
          <w:i/>
        </w:rPr>
        <w:t>Z</w:t>
      </w:r>
      <w:r w:rsidRPr="00560A44">
        <w:rPr>
          <w:rFonts w:ascii="Arial" w:hAnsi="Arial" w:cs="Arial"/>
        </w:rPr>
        <w:t>(O) = 8.</w:t>
      </w:r>
    </w:p>
    <w:p w14:paraId="4782A23A" w14:textId="77777777" w:rsidR="00560A44" w:rsidRPr="00560A44" w:rsidRDefault="00560A44" w:rsidP="00560A44">
      <w:pPr>
        <w:tabs>
          <w:tab w:val="left" w:pos="9072"/>
        </w:tabs>
        <w:ind w:right="-11"/>
        <w:jc w:val="both"/>
        <w:rPr>
          <w:rFonts w:ascii="Arial" w:hAnsi="Arial" w:cs="Arial"/>
        </w:rPr>
      </w:pPr>
    </w:p>
    <w:p w14:paraId="1D9D5394" w14:textId="77777777" w:rsidR="00F81E90" w:rsidRDefault="00F81E90" w:rsidP="00FD20B3">
      <w:pPr>
        <w:tabs>
          <w:tab w:val="left" w:pos="9072"/>
        </w:tabs>
        <w:ind w:right="-11"/>
        <w:jc w:val="both"/>
        <w:rPr>
          <w:ins w:id="8" w:author="MBMauhourat" w:date="2020-12-07T05:39:00Z"/>
          <w:rFonts w:ascii="Arial" w:hAnsi="Arial" w:cs="Arial"/>
        </w:rPr>
      </w:pPr>
    </w:p>
    <w:p w14:paraId="379C132F" w14:textId="77777777" w:rsidR="001510C5" w:rsidRPr="00803280" w:rsidRDefault="001510C5" w:rsidP="00FD20B3">
      <w:pPr>
        <w:tabs>
          <w:tab w:val="left" w:pos="9072"/>
        </w:tabs>
        <w:ind w:right="-11"/>
        <w:jc w:val="both"/>
        <w:rPr>
          <w:rFonts w:ascii="Arial" w:hAnsi="Arial" w:cs="Arial"/>
          <w:b/>
          <w:bCs/>
        </w:rPr>
      </w:pPr>
      <w:r w:rsidRPr="00803280">
        <w:rPr>
          <w:rFonts w:ascii="Arial" w:hAnsi="Arial" w:cs="Arial"/>
        </w:rPr>
        <w:t>Une représenta</w:t>
      </w:r>
      <w:r w:rsidR="002E44E2">
        <w:rPr>
          <w:rFonts w:ascii="Arial" w:hAnsi="Arial" w:cs="Arial"/>
        </w:rPr>
        <w:t>tion de la molécule d’</w:t>
      </w:r>
      <w:r w:rsidRPr="00803280">
        <w:rPr>
          <w:rFonts w:ascii="Arial" w:hAnsi="Arial" w:cs="Arial"/>
        </w:rPr>
        <w:t>ibuprofène est donnée ci-dessous :</w:t>
      </w:r>
    </w:p>
    <w:p w14:paraId="7998B14F" w14:textId="77777777" w:rsidR="001510C5" w:rsidRDefault="001510C5" w:rsidP="00FD20B3">
      <w:pPr>
        <w:tabs>
          <w:tab w:val="left" w:pos="9072"/>
        </w:tabs>
        <w:ind w:right="-11"/>
        <w:jc w:val="center"/>
      </w:pPr>
      <w:r>
        <w:rPr>
          <w:rFonts w:ascii="Arial" w:hAnsi="Arial" w:cs="Arial"/>
          <w:noProof/>
          <w:lang w:eastAsia="fr-FR"/>
        </w:rPr>
        <w:drawing>
          <wp:anchor distT="0" distB="0" distL="114300" distR="114300" simplePos="0" relativeHeight="251659264" behindDoc="0" locked="0" layoutInCell="1" allowOverlap="1" wp14:anchorId="6B647747" wp14:editId="0840D928">
            <wp:simplePos x="0" y="0"/>
            <wp:positionH relativeFrom="column">
              <wp:posOffset>4879927</wp:posOffset>
            </wp:positionH>
            <wp:positionV relativeFrom="paragraph">
              <wp:posOffset>1145720</wp:posOffset>
            </wp:positionV>
            <wp:extent cx="1312545" cy="590550"/>
            <wp:effectExtent l="0" t="0" r="0" b="0"/>
            <wp:wrapSquare wrapText="bothSides"/>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12545" cy="590550"/>
                    </a:xfrm>
                    <a:prstGeom prst="rect">
                      <a:avLst/>
                    </a:prstGeom>
                    <a:noFill/>
                    <a:ln>
                      <a:noFill/>
                    </a:ln>
                  </pic:spPr>
                </pic:pic>
              </a:graphicData>
            </a:graphic>
          </wp:anchor>
        </w:drawing>
      </w:r>
      <w:r>
        <w:rPr>
          <w:rFonts w:ascii="Arial" w:hAnsi="Arial" w:cs="Arial"/>
          <w:noProof/>
          <w:lang w:eastAsia="fr-FR"/>
        </w:rPr>
        <w:drawing>
          <wp:inline distT="0" distB="0" distL="0" distR="0" wp14:anchorId="3AD77879" wp14:editId="7735827C">
            <wp:extent cx="2510518" cy="1171575"/>
            <wp:effectExtent l="19050" t="0" r="4082" b="0"/>
            <wp:docPr id="10" name="Image 17" descr="C:\Users\Public\Pictures\Sample Pictures\Sans tit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Public\Pictures\Sample Pictures\Sans titre.png"/>
                    <pic:cNvPicPr>
                      <a:picLocks noChangeAspect="1" noChangeArrowheads="1"/>
                    </pic:cNvPicPr>
                  </pic:nvPicPr>
                  <pic:blipFill>
                    <a:blip r:embed="rId15"/>
                    <a:srcRect l="25914" t="15537" r="45469" b="60734"/>
                    <a:stretch>
                      <a:fillRect/>
                    </a:stretch>
                  </pic:blipFill>
                  <pic:spPr bwMode="auto">
                    <a:xfrm>
                      <a:off x="0" y="0"/>
                      <a:ext cx="2510518" cy="1171575"/>
                    </a:xfrm>
                    <a:prstGeom prst="rect">
                      <a:avLst/>
                    </a:prstGeom>
                    <a:noFill/>
                    <a:ln w="9525">
                      <a:noFill/>
                      <a:miter lim="800000"/>
                      <a:headEnd/>
                      <a:tailEnd/>
                    </a:ln>
                  </pic:spPr>
                </pic:pic>
              </a:graphicData>
            </a:graphic>
          </wp:inline>
        </w:drawing>
      </w:r>
    </w:p>
    <w:p w14:paraId="71D72F96" w14:textId="77777777" w:rsidR="001510C5" w:rsidRDefault="001510C5" w:rsidP="00FD20B3">
      <w:pPr>
        <w:tabs>
          <w:tab w:val="left" w:pos="9072"/>
        </w:tabs>
        <w:ind w:right="-11"/>
        <w:jc w:val="both"/>
      </w:pPr>
    </w:p>
    <w:p w14:paraId="6749927D" w14:textId="77777777" w:rsidR="001510C5" w:rsidRPr="00E84B36" w:rsidRDefault="001510C5" w:rsidP="00FD20B3">
      <w:pPr>
        <w:tabs>
          <w:tab w:val="left" w:pos="9072"/>
        </w:tabs>
        <w:ind w:right="-11"/>
        <w:jc w:val="both"/>
        <w:rPr>
          <w:rFonts w:ascii="Arial" w:hAnsi="Arial" w:cs="Arial"/>
        </w:rPr>
      </w:pPr>
      <w:r w:rsidRPr="00E84B36">
        <w:rPr>
          <w:rFonts w:ascii="Arial" w:hAnsi="Arial" w:cs="Arial"/>
        </w:rPr>
        <w:t>Le groupe ci-contre, p</w:t>
      </w:r>
      <w:r>
        <w:rPr>
          <w:rFonts w:ascii="Arial" w:hAnsi="Arial" w:cs="Arial"/>
        </w:rPr>
        <w:t>ourra</w:t>
      </w:r>
      <w:r w:rsidRPr="00E84B36">
        <w:rPr>
          <w:rFonts w:ascii="Arial" w:hAnsi="Arial" w:cs="Arial"/>
        </w:rPr>
        <w:t xml:space="preserve"> être noté MPP pour </w:t>
      </w:r>
      <w:r w:rsidRPr="00E84B36">
        <w:rPr>
          <w:rFonts w:ascii="Arial" w:hAnsi="Arial" w:cs="Arial"/>
          <w:u w:val="single"/>
        </w:rPr>
        <w:t>m</w:t>
      </w:r>
      <w:r w:rsidRPr="00E84B36">
        <w:rPr>
          <w:rFonts w:ascii="Arial" w:hAnsi="Arial" w:cs="Arial"/>
        </w:rPr>
        <w:t xml:space="preserve">éthyl </w:t>
      </w:r>
      <w:r w:rsidRPr="00E84B36">
        <w:rPr>
          <w:rFonts w:ascii="Arial" w:hAnsi="Arial" w:cs="Arial"/>
          <w:u w:val="single"/>
        </w:rPr>
        <w:t>p</w:t>
      </w:r>
      <w:r w:rsidRPr="00E84B36">
        <w:rPr>
          <w:rFonts w:ascii="Arial" w:hAnsi="Arial" w:cs="Arial"/>
        </w:rPr>
        <w:t>hényl</w:t>
      </w:r>
      <w:r w:rsidRPr="00E84B36">
        <w:rPr>
          <w:rFonts w:ascii="Arial" w:hAnsi="Arial" w:cs="Arial"/>
          <w:u w:val="single"/>
        </w:rPr>
        <w:t>p</w:t>
      </w:r>
      <w:r w:rsidRPr="00E84B36">
        <w:rPr>
          <w:rFonts w:ascii="Arial" w:hAnsi="Arial" w:cs="Arial"/>
        </w:rPr>
        <w:t>ropane</w:t>
      </w:r>
    </w:p>
    <w:p w14:paraId="0C85AF23" w14:textId="77777777" w:rsidR="001510C5" w:rsidRDefault="001510C5" w:rsidP="00FD20B3">
      <w:pPr>
        <w:tabs>
          <w:tab w:val="left" w:pos="9072"/>
        </w:tabs>
        <w:ind w:right="-11"/>
        <w:jc w:val="both"/>
        <w:rPr>
          <w:rFonts w:ascii="Arial" w:hAnsi="Arial" w:cs="Arial"/>
        </w:rPr>
      </w:pPr>
    </w:p>
    <w:p w14:paraId="7F9C9080" w14:textId="3587C8CE" w:rsidR="001510C5" w:rsidRDefault="00F81E90" w:rsidP="00E97B85">
      <w:pPr>
        <w:pStyle w:val="Paragraphedeliste"/>
        <w:numPr>
          <w:ilvl w:val="0"/>
          <w:numId w:val="7"/>
        </w:numPr>
        <w:tabs>
          <w:tab w:val="left" w:pos="284"/>
        </w:tabs>
        <w:spacing w:after="0" w:line="240" w:lineRule="auto"/>
        <w:ind w:left="0" w:right="-11" w:firstLine="0"/>
        <w:jc w:val="both"/>
        <w:rPr>
          <w:rFonts w:ascii="Arial" w:hAnsi="Arial" w:cs="Arial"/>
          <w:sz w:val="24"/>
          <w:szCs w:val="24"/>
        </w:rPr>
      </w:pPr>
      <w:r>
        <w:rPr>
          <w:rFonts w:ascii="Arial" w:hAnsi="Arial" w:cs="Arial"/>
          <w:sz w:val="24"/>
          <w:szCs w:val="24"/>
        </w:rPr>
        <w:t xml:space="preserve">Représenter </w:t>
      </w:r>
      <w:r w:rsidR="001510C5">
        <w:rPr>
          <w:rFonts w:ascii="Arial" w:hAnsi="Arial" w:cs="Arial"/>
          <w:sz w:val="24"/>
          <w:szCs w:val="24"/>
        </w:rPr>
        <w:t>la formule topologique de l’ibuprofène.</w:t>
      </w:r>
    </w:p>
    <w:p w14:paraId="346086F2" w14:textId="77777777" w:rsidR="001510C5" w:rsidRDefault="001510C5" w:rsidP="00E97B85">
      <w:pPr>
        <w:pStyle w:val="Paragraphedeliste"/>
        <w:tabs>
          <w:tab w:val="left" w:pos="284"/>
        </w:tabs>
        <w:spacing w:after="0" w:line="240" w:lineRule="auto"/>
        <w:ind w:left="0" w:right="-11"/>
        <w:jc w:val="both"/>
        <w:rPr>
          <w:rFonts w:ascii="Arial" w:hAnsi="Arial" w:cs="Arial"/>
          <w:sz w:val="24"/>
          <w:szCs w:val="24"/>
        </w:rPr>
      </w:pPr>
    </w:p>
    <w:p w14:paraId="7625C2E9" w14:textId="2C041E73" w:rsidR="001510C5" w:rsidRDefault="001510C5" w:rsidP="00E97B85">
      <w:pPr>
        <w:pStyle w:val="Paragraphedeliste"/>
        <w:numPr>
          <w:ilvl w:val="0"/>
          <w:numId w:val="7"/>
        </w:numPr>
        <w:tabs>
          <w:tab w:val="left" w:pos="284"/>
        </w:tabs>
        <w:spacing w:after="0" w:line="240" w:lineRule="auto"/>
        <w:ind w:left="0" w:right="-11" w:firstLine="0"/>
        <w:jc w:val="both"/>
        <w:rPr>
          <w:rFonts w:ascii="Arial" w:hAnsi="Arial" w:cs="Arial"/>
          <w:sz w:val="24"/>
          <w:szCs w:val="24"/>
        </w:rPr>
      </w:pPr>
      <w:r>
        <w:rPr>
          <w:rFonts w:ascii="Arial" w:hAnsi="Arial" w:cs="Arial"/>
          <w:sz w:val="24"/>
          <w:szCs w:val="24"/>
        </w:rPr>
        <w:t>Entourer</w:t>
      </w:r>
      <w:r w:rsidR="001C3985">
        <w:rPr>
          <w:rFonts w:ascii="Arial" w:hAnsi="Arial" w:cs="Arial"/>
          <w:sz w:val="24"/>
          <w:szCs w:val="24"/>
        </w:rPr>
        <w:t>,</w:t>
      </w:r>
      <w:r>
        <w:rPr>
          <w:rFonts w:ascii="Arial" w:hAnsi="Arial" w:cs="Arial"/>
          <w:sz w:val="24"/>
          <w:szCs w:val="24"/>
        </w:rPr>
        <w:t xml:space="preserve"> sur la formule topologique</w:t>
      </w:r>
      <w:r w:rsidR="001C3985">
        <w:rPr>
          <w:rFonts w:ascii="Arial" w:hAnsi="Arial" w:cs="Arial"/>
          <w:sz w:val="24"/>
          <w:szCs w:val="24"/>
        </w:rPr>
        <w:t>,</w:t>
      </w:r>
      <w:r>
        <w:rPr>
          <w:rFonts w:ascii="Arial" w:hAnsi="Arial" w:cs="Arial"/>
          <w:sz w:val="24"/>
          <w:szCs w:val="24"/>
        </w:rPr>
        <w:t xml:space="preserve"> le groupe caractéristique présent dans la molécule d’ibuprofène et nommer</w:t>
      </w:r>
      <w:r w:rsidR="00F81E90">
        <w:rPr>
          <w:rFonts w:ascii="Arial" w:hAnsi="Arial" w:cs="Arial"/>
          <w:sz w:val="24"/>
          <w:szCs w:val="24"/>
        </w:rPr>
        <w:t xml:space="preserve"> la famille fonctionnelle associée</w:t>
      </w:r>
      <w:r>
        <w:rPr>
          <w:rFonts w:ascii="Arial" w:hAnsi="Arial" w:cs="Arial"/>
          <w:sz w:val="24"/>
          <w:szCs w:val="24"/>
        </w:rPr>
        <w:t>.</w:t>
      </w:r>
    </w:p>
    <w:p w14:paraId="21B34C0C" w14:textId="77777777" w:rsidR="001510C5" w:rsidRDefault="001510C5" w:rsidP="00E97B85">
      <w:pPr>
        <w:pStyle w:val="Paragraphedeliste"/>
        <w:tabs>
          <w:tab w:val="left" w:pos="284"/>
        </w:tabs>
        <w:spacing w:after="0" w:line="240" w:lineRule="auto"/>
        <w:ind w:left="0" w:right="-11"/>
        <w:jc w:val="both"/>
        <w:rPr>
          <w:rFonts w:ascii="Arial" w:hAnsi="Arial" w:cs="Arial"/>
          <w:sz w:val="24"/>
          <w:szCs w:val="24"/>
        </w:rPr>
      </w:pPr>
    </w:p>
    <w:p w14:paraId="7679354F" w14:textId="68AB11C8" w:rsidR="001510C5" w:rsidRDefault="001510C5" w:rsidP="00E97B85">
      <w:pPr>
        <w:pStyle w:val="Paragraphedeliste"/>
        <w:numPr>
          <w:ilvl w:val="0"/>
          <w:numId w:val="7"/>
        </w:numPr>
        <w:tabs>
          <w:tab w:val="left" w:pos="284"/>
        </w:tabs>
        <w:spacing w:after="0" w:line="240" w:lineRule="auto"/>
        <w:ind w:left="0" w:right="-11" w:firstLine="0"/>
        <w:jc w:val="both"/>
        <w:rPr>
          <w:rFonts w:ascii="Arial" w:hAnsi="Arial" w:cs="Arial"/>
          <w:sz w:val="24"/>
          <w:szCs w:val="24"/>
        </w:rPr>
      </w:pPr>
      <w:r>
        <w:rPr>
          <w:rFonts w:ascii="Arial" w:hAnsi="Arial" w:cs="Arial"/>
          <w:sz w:val="24"/>
          <w:szCs w:val="24"/>
        </w:rPr>
        <w:t>Justifier que l’atome de carbone noté C* dans la représentation de la molécule d’ibuprofène est asymétrique.</w:t>
      </w:r>
    </w:p>
    <w:p w14:paraId="05D619E0" w14:textId="16DB921B" w:rsidR="001C3985" w:rsidRDefault="001C3985" w:rsidP="001C3985">
      <w:pPr>
        <w:pStyle w:val="Paragraphedeliste"/>
        <w:tabs>
          <w:tab w:val="left" w:pos="284"/>
        </w:tabs>
        <w:spacing w:after="0" w:line="240" w:lineRule="auto"/>
        <w:ind w:left="0" w:right="-11"/>
        <w:jc w:val="both"/>
        <w:rPr>
          <w:rFonts w:ascii="Arial" w:hAnsi="Arial" w:cs="Arial"/>
          <w:sz w:val="24"/>
          <w:szCs w:val="24"/>
        </w:rPr>
      </w:pPr>
    </w:p>
    <w:p w14:paraId="3351FFA6" w14:textId="352E2007" w:rsidR="001510C5" w:rsidRDefault="00F81E90" w:rsidP="00E97B85">
      <w:pPr>
        <w:pStyle w:val="Paragraphedeliste"/>
        <w:numPr>
          <w:ilvl w:val="0"/>
          <w:numId w:val="7"/>
        </w:numPr>
        <w:tabs>
          <w:tab w:val="left" w:pos="142"/>
          <w:tab w:val="left" w:pos="284"/>
        </w:tabs>
        <w:spacing w:after="0" w:line="240" w:lineRule="auto"/>
        <w:ind w:left="0" w:right="-11" w:firstLine="0"/>
        <w:jc w:val="both"/>
        <w:rPr>
          <w:rFonts w:ascii="Arial" w:hAnsi="Arial" w:cs="Arial"/>
          <w:sz w:val="24"/>
          <w:szCs w:val="24"/>
        </w:rPr>
      </w:pPr>
      <w:r>
        <w:rPr>
          <w:rFonts w:ascii="Arial" w:hAnsi="Arial" w:cs="Arial"/>
          <w:sz w:val="24"/>
          <w:szCs w:val="24"/>
        </w:rPr>
        <w:t xml:space="preserve">La </w:t>
      </w:r>
      <w:r w:rsidR="001510C5">
        <w:rPr>
          <w:rFonts w:ascii="Arial" w:hAnsi="Arial" w:cs="Arial"/>
          <w:sz w:val="24"/>
          <w:szCs w:val="24"/>
        </w:rPr>
        <w:t xml:space="preserve">représentation </w:t>
      </w:r>
      <w:r>
        <w:rPr>
          <w:rFonts w:ascii="Arial" w:hAnsi="Arial" w:cs="Arial"/>
          <w:sz w:val="24"/>
          <w:szCs w:val="24"/>
        </w:rPr>
        <w:t>d’un des</w:t>
      </w:r>
      <w:r w:rsidR="006C28EC">
        <w:rPr>
          <w:rFonts w:ascii="Arial" w:hAnsi="Arial" w:cs="Arial"/>
          <w:sz w:val="24"/>
          <w:szCs w:val="24"/>
        </w:rPr>
        <w:t xml:space="preserve"> </w:t>
      </w:r>
      <w:r w:rsidR="001510C5">
        <w:rPr>
          <w:rFonts w:ascii="Arial" w:hAnsi="Arial" w:cs="Arial"/>
          <w:sz w:val="24"/>
          <w:szCs w:val="24"/>
        </w:rPr>
        <w:t>énantiomère</w:t>
      </w:r>
      <w:r>
        <w:rPr>
          <w:rFonts w:ascii="Arial" w:hAnsi="Arial" w:cs="Arial"/>
          <w:sz w:val="24"/>
          <w:szCs w:val="24"/>
        </w:rPr>
        <w:t>s</w:t>
      </w:r>
      <w:r w:rsidR="001510C5">
        <w:rPr>
          <w:rFonts w:ascii="Arial" w:hAnsi="Arial" w:cs="Arial"/>
          <w:sz w:val="24"/>
          <w:szCs w:val="24"/>
        </w:rPr>
        <w:t xml:space="preserve"> A </w:t>
      </w:r>
      <w:r>
        <w:rPr>
          <w:rFonts w:ascii="Arial" w:hAnsi="Arial" w:cs="Arial"/>
          <w:sz w:val="24"/>
          <w:szCs w:val="24"/>
        </w:rPr>
        <w:t xml:space="preserve">de l’ibuprofène </w:t>
      </w:r>
      <w:r w:rsidR="001510C5">
        <w:rPr>
          <w:rFonts w:ascii="Arial" w:hAnsi="Arial" w:cs="Arial"/>
          <w:sz w:val="24"/>
          <w:szCs w:val="24"/>
        </w:rPr>
        <w:t>est donnée ci-dessous. Représenter, en perspective de Cram, l’</w:t>
      </w:r>
      <w:r>
        <w:rPr>
          <w:rFonts w:ascii="Arial" w:hAnsi="Arial" w:cs="Arial"/>
          <w:sz w:val="24"/>
          <w:szCs w:val="24"/>
        </w:rPr>
        <w:t xml:space="preserve">autre </w:t>
      </w:r>
      <w:r w:rsidR="001510C5">
        <w:rPr>
          <w:rFonts w:ascii="Arial" w:hAnsi="Arial" w:cs="Arial"/>
          <w:sz w:val="24"/>
          <w:szCs w:val="24"/>
        </w:rPr>
        <w:t>énantiomère B de l’ibuprofène.</w:t>
      </w:r>
    </w:p>
    <w:p w14:paraId="27438366" w14:textId="77777777" w:rsidR="00E97B85" w:rsidRDefault="00E97B85" w:rsidP="00E97B85">
      <w:pPr>
        <w:pStyle w:val="Paragraphedeliste"/>
        <w:tabs>
          <w:tab w:val="left" w:pos="142"/>
          <w:tab w:val="left" w:pos="284"/>
        </w:tabs>
        <w:spacing w:after="0" w:line="240" w:lineRule="auto"/>
        <w:ind w:left="0" w:right="-11"/>
        <w:jc w:val="both"/>
        <w:rPr>
          <w:rFonts w:ascii="Arial" w:hAnsi="Arial" w:cs="Arial"/>
          <w:sz w:val="24"/>
          <w:szCs w:val="24"/>
        </w:rPr>
      </w:pPr>
    </w:p>
    <w:p w14:paraId="6414AFB4" w14:textId="77777777" w:rsidR="001510C5" w:rsidRDefault="001510C5" w:rsidP="00FD20B3">
      <w:pPr>
        <w:tabs>
          <w:tab w:val="left" w:pos="9072"/>
        </w:tabs>
        <w:ind w:right="-11"/>
        <w:jc w:val="center"/>
        <w:rPr>
          <w:rFonts w:ascii="Arial" w:hAnsi="Arial" w:cs="Arial"/>
        </w:rPr>
      </w:pPr>
      <w:r>
        <w:rPr>
          <w:noProof/>
          <w:lang w:eastAsia="fr-FR"/>
        </w:rPr>
        <w:drawing>
          <wp:inline distT="0" distB="0" distL="0" distR="0" wp14:anchorId="5ADBC8A7" wp14:editId="3CADA761">
            <wp:extent cx="2044557" cy="1141107"/>
            <wp:effectExtent l="0" t="0" r="0" b="190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cstate="print">
                      <a:extLst>
                        <a:ext uri="{BEBA8EAE-BF5A-486C-A8C5-ECC9F3942E4B}">
                          <a14:imgProps xmlns:a14="http://schemas.microsoft.com/office/drawing/2010/main">
                            <a14:imgLayer r:embed="rId17">
                              <a14:imgEffect>
                                <a14:sharpenSoften amount="25000"/>
                              </a14:imgEffect>
                            </a14:imgLayer>
                          </a14:imgProps>
                        </a:ext>
                        <a:ext uri="{28A0092B-C50C-407E-A947-70E740481C1C}">
                          <a14:useLocalDpi xmlns:a14="http://schemas.microsoft.com/office/drawing/2010/main" val="0"/>
                        </a:ext>
                      </a:extLst>
                    </a:blip>
                    <a:srcRect r="52080"/>
                    <a:stretch/>
                  </pic:blipFill>
                  <pic:spPr bwMode="auto">
                    <a:xfrm>
                      <a:off x="0" y="0"/>
                      <a:ext cx="2162306" cy="1206825"/>
                    </a:xfrm>
                    <a:prstGeom prst="rect">
                      <a:avLst/>
                    </a:prstGeom>
                    <a:ln>
                      <a:noFill/>
                    </a:ln>
                    <a:extLst>
                      <a:ext uri="{53640926-AAD7-44D8-BBD7-CCE9431645EC}">
                        <a14:shadowObscured xmlns:a14="http://schemas.microsoft.com/office/drawing/2010/main"/>
                      </a:ext>
                    </a:extLst>
                  </pic:spPr>
                </pic:pic>
              </a:graphicData>
            </a:graphic>
          </wp:inline>
        </w:drawing>
      </w:r>
    </w:p>
    <w:p w14:paraId="08A56975" w14:textId="77777777" w:rsidR="001510C5" w:rsidRDefault="001510C5" w:rsidP="00FD20B3">
      <w:pPr>
        <w:tabs>
          <w:tab w:val="left" w:pos="9072"/>
        </w:tabs>
        <w:ind w:right="-11"/>
        <w:jc w:val="center"/>
        <w:rPr>
          <w:rFonts w:ascii="Arial" w:hAnsi="Arial" w:cs="Arial"/>
        </w:rPr>
      </w:pPr>
      <w:r>
        <w:rPr>
          <w:rFonts w:ascii="Arial" w:hAnsi="Arial" w:cs="Arial"/>
        </w:rPr>
        <w:t>Énantiomère A</w:t>
      </w:r>
    </w:p>
    <w:p w14:paraId="4CCB518B" w14:textId="16520530" w:rsidR="001510C5" w:rsidRDefault="001510C5" w:rsidP="00F81E90">
      <w:pPr>
        <w:pStyle w:val="Paragraphedeliste"/>
        <w:numPr>
          <w:ilvl w:val="0"/>
          <w:numId w:val="7"/>
        </w:numPr>
        <w:tabs>
          <w:tab w:val="left" w:pos="142"/>
          <w:tab w:val="left" w:pos="284"/>
        </w:tabs>
        <w:spacing w:before="240" w:after="0" w:line="240" w:lineRule="auto"/>
        <w:ind w:left="0" w:right="-11" w:firstLine="0"/>
        <w:jc w:val="both"/>
        <w:rPr>
          <w:rFonts w:ascii="Arial" w:hAnsi="Arial" w:cs="Arial"/>
          <w:sz w:val="24"/>
          <w:szCs w:val="24"/>
        </w:rPr>
      </w:pPr>
      <w:r w:rsidRPr="007016FD">
        <w:rPr>
          <w:rFonts w:ascii="Arial" w:hAnsi="Arial" w:cs="Arial"/>
          <w:sz w:val="24"/>
          <w:szCs w:val="24"/>
        </w:rPr>
        <w:t>D</w:t>
      </w:r>
      <w:r w:rsidR="001C3985">
        <w:rPr>
          <w:rFonts w:ascii="Arial" w:hAnsi="Arial" w:cs="Arial"/>
          <w:sz w:val="24"/>
          <w:szCs w:val="24"/>
        </w:rPr>
        <w:t>étermin</w:t>
      </w:r>
      <w:r w:rsidRPr="007016FD">
        <w:rPr>
          <w:rFonts w:ascii="Arial" w:hAnsi="Arial" w:cs="Arial"/>
          <w:sz w:val="24"/>
          <w:szCs w:val="24"/>
        </w:rPr>
        <w:t>er la configuration absolue</w:t>
      </w:r>
      <w:r w:rsidR="001C3985">
        <w:rPr>
          <w:rFonts w:ascii="Arial" w:hAnsi="Arial" w:cs="Arial"/>
          <w:sz w:val="24"/>
          <w:szCs w:val="24"/>
        </w:rPr>
        <w:t>,</w:t>
      </w:r>
      <w:r w:rsidRPr="007016FD">
        <w:rPr>
          <w:rFonts w:ascii="Arial" w:hAnsi="Arial" w:cs="Arial"/>
          <w:sz w:val="24"/>
          <w:szCs w:val="24"/>
        </w:rPr>
        <w:t xml:space="preserve"> R ou S</w:t>
      </w:r>
      <w:r w:rsidR="001C3985">
        <w:rPr>
          <w:rFonts w:ascii="Arial" w:hAnsi="Arial" w:cs="Arial"/>
          <w:sz w:val="24"/>
          <w:szCs w:val="24"/>
        </w:rPr>
        <w:t>,</w:t>
      </w:r>
      <w:r w:rsidRPr="007016FD">
        <w:rPr>
          <w:rFonts w:ascii="Arial" w:hAnsi="Arial" w:cs="Arial"/>
          <w:sz w:val="24"/>
          <w:szCs w:val="24"/>
        </w:rPr>
        <w:t xml:space="preserve"> de chaque énantiomère A et B en expliquant votre démarche. </w:t>
      </w:r>
    </w:p>
    <w:p w14:paraId="2F04297F" w14:textId="77777777" w:rsidR="007016FD" w:rsidRDefault="007016FD" w:rsidP="007016FD">
      <w:pPr>
        <w:pStyle w:val="Paragraphedeliste"/>
        <w:tabs>
          <w:tab w:val="left" w:pos="142"/>
          <w:tab w:val="left" w:pos="284"/>
        </w:tabs>
        <w:spacing w:before="240" w:after="0" w:line="240" w:lineRule="auto"/>
        <w:ind w:left="0" w:right="-11"/>
        <w:jc w:val="both"/>
        <w:rPr>
          <w:rFonts w:ascii="Arial" w:hAnsi="Arial" w:cs="Arial"/>
          <w:sz w:val="24"/>
          <w:szCs w:val="24"/>
        </w:rPr>
      </w:pPr>
    </w:p>
    <w:p w14:paraId="4DB8CB79" w14:textId="730C8A3A" w:rsidR="007016FD" w:rsidRPr="00D5138F" w:rsidRDefault="007016FD" w:rsidP="00B04560">
      <w:pPr>
        <w:pStyle w:val="Paragraphedeliste"/>
        <w:numPr>
          <w:ilvl w:val="0"/>
          <w:numId w:val="7"/>
        </w:numPr>
        <w:tabs>
          <w:tab w:val="left" w:pos="142"/>
          <w:tab w:val="left" w:pos="284"/>
        </w:tabs>
        <w:spacing w:before="240"/>
        <w:ind w:left="0" w:right="-11" w:firstLine="0"/>
        <w:jc w:val="both"/>
        <w:rPr>
          <w:rFonts w:ascii="Arial" w:hAnsi="Arial" w:cs="Arial"/>
          <w:sz w:val="24"/>
          <w:szCs w:val="24"/>
        </w:rPr>
      </w:pPr>
      <w:r w:rsidRPr="00D5138F">
        <w:rPr>
          <w:rFonts w:ascii="Arial" w:hAnsi="Arial" w:cs="Arial"/>
          <w:sz w:val="24"/>
          <w:szCs w:val="24"/>
        </w:rPr>
        <w:t xml:space="preserve">Expliquer en quoi </w:t>
      </w:r>
      <w:r w:rsidR="001510C5" w:rsidRPr="00D5138F">
        <w:rPr>
          <w:rFonts w:ascii="Arial" w:hAnsi="Arial" w:cs="Arial"/>
          <w:sz w:val="24"/>
          <w:szCs w:val="24"/>
        </w:rPr>
        <w:t>un mélange racémique dans le cas de l’ibuprofène</w:t>
      </w:r>
      <w:r w:rsidRPr="00D5138F">
        <w:rPr>
          <w:rFonts w:ascii="Arial" w:hAnsi="Arial" w:cs="Arial"/>
          <w:sz w:val="24"/>
          <w:szCs w:val="24"/>
        </w:rPr>
        <w:t> :</w:t>
      </w:r>
    </w:p>
    <w:p w14:paraId="4562AEBC" w14:textId="77777777" w:rsidR="007016FD" w:rsidRPr="007016FD" w:rsidRDefault="001510C5" w:rsidP="00F81E90">
      <w:pPr>
        <w:pStyle w:val="Paragraphedeliste"/>
        <w:numPr>
          <w:ilvl w:val="0"/>
          <w:numId w:val="35"/>
        </w:numPr>
        <w:tabs>
          <w:tab w:val="left" w:pos="142"/>
          <w:tab w:val="left" w:pos="284"/>
        </w:tabs>
        <w:spacing w:before="240" w:after="0" w:line="240" w:lineRule="auto"/>
        <w:ind w:right="-11"/>
        <w:jc w:val="both"/>
        <w:rPr>
          <w:rFonts w:ascii="Arial" w:hAnsi="Arial" w:cs="Arial"/>
          <w:sz w:val="24"/>
          <w:szCs w:val="24"/>
        </w:rPr>
      </w:pPr>
      <w:r w:rsidRPr="007016FD">
        <w:rPr>
          <w:rFonts w:ascii="Arial" w:hAnsi="Arial" w:cs="Arial"/>
          <w:sz w:val="24"/>
          <w:szCs w:val="24"/>
        </w:rPr>
        <w:t>n’est pas dangereux pour l’Homme</w:t>
      </w:r>
      <w:r w:rsidR="007016FD" w:rsidRPr="007016FD">
        <w:rPr>
          <w:rFonts w:ascii="Arial" w:hAnsi="Arial" w:cs="Arial"/>
          <w:sz w:val="24"/>
          <w:szCs w:val="24"/>
        </w:rPr>
        <w:t> ;</w:t>
      </w:r>
    </w:p>
    <w:p w14:paraId="75D62A9A" w14:textId="6936286D" w:rsidR="001510C5" w:rsidRPr="007016FD" w:rsidRDefault="007016FD" w:rsidP="007016FD">
      <w:pPr>
        <w:pStyle w:val="Paragraphedeliste"/>
        <w:numPr>
          <w:ilvl w:val="0"/>
          <w:numId w:val="35"/>
        </w:numPr>
        <w:tabs>
          <w:tab w:val="left" w:pos="142"/>
          <w:tab w:val="left" w:pos="284"/>
        </w:tabs>
        <w:spacing w:before="240" w:after="0" w:line="240" w:lineRule="auto"/>
        <w:ind w:right="-11"/>
        <w:jc w:val="both"/>
        <w:rPr>
          <w:rFonts w:ascii="Arial" w:hAnsi="Arial" w:cs="Arial"/>
          <w:sz w:val="24"/>
          <w:szCs w:val="24"/>
        </w:rPr>
      </w:pPr>
      <w:commentRangeStart w:id="9"/>
      <w:r>
        <w:rPr>
          <w:rFonts w:ascii="Arial" w:hAnsi="Arial" w:cs="Arial"/>
          <w:sz w:val="24"/>
          <w:szCs w:val="24"/>
        </w:rPr>
        <w:t xml:space="preserve">retarde son </w:t>
      </w:r>
      <w:r w:rsidR="001510C5" w:rsidRPr="007016FD">
        <w:rPr>
          <w:rFonts w:ascii="Arial" w:hAnsi="Arial" w:cs="Arial"/>
          <w:sz w:val="24"/>
          <w:szCs w:val="24"/>
        </w:rPr>
        <w:t>action</w:t>
      </w:r>
      <w:r w:rsidR="0094485D">
        <w:rPr>
          <w:rFonts w:ascii="Arial" w:hAnsi="Arial" w:cs="Arial"/>
          <w:sz w:val="24"/>
          <w:szCs w:val="24"/>
        </w:rPr>
        <w:t xml:space="preserve"> par rapport à l’énantiomère S seul.</w:t>
      </w:r>
      <w:commentRangeEnd w:id="9"/>
      <w:r w:rsidR="007C66E0">
        <w:rPr>
          <w:rStyle w:val="Marquedecommentaire"/>
          <w:rFonts w:ascii="Times New Roman" w:eastAsia="Arial Unicode MS" w:hAnsi="Times New Roman" w:cs="Times New Roman"/>
          <w:bdr w:val="nil"/>
        </w:rPr>
        <w:commentReference w:id="9"/>
      </w:r>
    </w:p>
    <w:p w14:paraId="342D3AA6" w14:textId="77777777" w:rsidR="00DB0CB0" w:rsidRPr="002E44E2" w:rsidRDefault="00DB0CB0" w:rsidP="00E97B85">
      <w:pPr>
        <w:tabs>
          <w:tab w:val="left" w:pos="9072"/>
        </w:tabs>
        <w:ind w:right="-11"/>
        <w:jc w:val="both"/>
        <w:rPr>
          <w:rFonts w:ascii="Arial" w:hAnsi="Arial" w:cs="Arial"/>
        </w:rPr>
      </w:pPr>
    </w:p>
    <w:p w14:paraId="462FD0F0" w14:textId="77777777" w:rsidR="00DB0CB0" w:rsidRDefault="00DB0CB0" w:rsidP="002E44E2">
      <w:pPr>
        <w:pStyle w:val="Paragraphedeliste"/>
        <w:tabs>
          <w:tab w:val="left" w:pos="142"/>
          <w:tab w:val="left" w:pos="284"/>
        </w:tabs>
        <w:spacing w:after="0" w:line="240" w:lineRule="auto"/>
        <w:ind w:left="0" w:right="-11"/>
        <w:jc w:val="both"/>
        <w:rPr>
          <w:rFonts w:ascii="Arial" w:hAnsi="Arial" w:cs="Arial"/>
          <w:sz w:val="24"/>
          <w:szCs w:val="24"/>
        </w:rPr>
      </w:pPr>
      <w:r w:rsidRPr="002E44E2">
        <w:rPr>
          <w:rFonts w:ascii="Arial" w:hAnsi="Arial" w:cs="Arial"/>
          <w:sz w:val="24"/>
          <w:szCs w:val="24"/>
        </w:rPr>
        <w:t xml:space="preserve">L’ibuprofène est un acide faible. Il appartient à un couple acide-base de </w:t>
      </w:r>
      <w:r w:rsidRPr="002E44E2">
        <w:rPr>
          <w:rFonts w:ascii="Arial" w:hAnsi="Arial" w:cs="Arial"/>
          <w:i/>
          <w:sz w:val="24"/>
          <w:szCs w:val="24"/>
        </w:rPr>
        <w:t>pKa</w:t>
      </w:r>
      <w:r w:rsidRPr="002E44E2">
        <w:rPr>
          <w:rFonts w:ascii="Arial" w:hAnsi="Arial" w:cs="Arial"/>
          <w:sz w:val="24"/>
          <w:szCs w:val="24"/>
        </w:rPr>
        <w:t xml:space="preserve"> égal à 4,5 à 20°C. </w:t>
      </w:r>
    </w:p>
    <w:p w14:paraId="336F70D6" w14:textId="66BAC69C" w:rsidR="00DB0CB0" w:rsidRPr="001F5927" w:rsidRDefault="00B04560" w:rsidP="001F5927">
      <w:pPr>
        <w:tabs>
          <w:tab w:val="left" w:pos="0"/>
          <w:tab w:val="left" w:pos="284"/>
        </w:tabs>
        <w:spacing w:before="240"/>
        <w:ind w:right="-11"/>
        <w:jc w:val="both"/>
        <w:rPr>
          <w:rFonts w:ascii="Arial" w:eastAsiaTheme="minorHAnsi" w:hAnsi="Arial" w:cs="Arial"/>
          <w:bdr w:val="none" w:sz="0" w:space="0" w:color="auto"/>
        </w:rPr>
      </w:pPr>
      <w:r>
        <w:rPr>
          <w:rFonts w:ascii="Arial" w:hAnsi="Arial" w:cs="Arial"/>
          <w:b/>
        </w:rPr>
        <w:t>7</w:t>
      </w:r>
      <w:r w:rsidR="001F5927" w:rsidRPr="001F5927">
        <w:rPr>
          <w:rFonts w:ascii="Arial" w:hAnsi="Arial" w:cs="Arial"/>
          <w:b/>
        </w:rPr>
        <w:t>.</w:t>
      </w:r>
      <w:r w:rsidR="001F5927">
        <w:rPr>
          <w:rFonts w:ascii="Arial" w:hAnsi="Arial" w:cs="Arial"/>
        </w:rPr>
        <w:t xml:space="preserve"> </w:t>
      </w:r>
      <w:r w:rsidR="00DB0CB0" w:rsidRPr="001F5927">
        <w:rPr>
          <w:rFonts w:ascii="Arial" w:eastAsiaTheme="minorHAnsi" w:hAnsi="Arial" w:cs="Arial"/>
          <w:bdr w:val="none" w:sz="0" w:space="0" w:color="auto"/>
        </w:rPr>
        <w:t xml:space="preserve">Écrire la formule </w:t>
      </w:r>
      <w:r w:rsidR="001F5927">
        <w:rPr>
          <w:rFonts w:ascii="Arial" w:eastAsiaTheme="minorHAnsi" w:hAnsi="Arial" w:cs="Arial"/>
          <w:bdr w:val="none" w:sz="0" w:space="0" w:color="auto"/>
        </w:rPr>
        <w:t>semi-développée</w:t>
      </w:r>
      <w:r w:rsidR="00DB0CB0" w:rsidRPr="001F5927">
        <w:rPr>
          <w:rFonts w:ascii="Arial" w:eastAsiaTheme="minorHAnsi" w:hAnsi="Arial" w:cs="Arial"/>
          <w:bdr w:val="none" w:sz="0" w:space="0" w:color="auto"/>
        </w:rPr>
        <w:t xml:space="preserve"> </w:t>
      </w:r>
      <w:r w:rsidR="002E44E2" w:rsidRPr="001F5927">
        <w:rPr>
          <w:rFonts w:ascii="Arial" w:eastAsiaTheme="minorHAnsi" w:hAnsi="Arial" w:cs="Arial"/>
          <w:bdr w:val="none" w:sz="0" w:space="0" w:color="auto"/>
        </w:rPr>
        <w:t>de la base conjuguée de l’ibuprofène en notant MPP le groupe méthyl phénylpropane</w:t>
      </w:r>
      <w:r w:rsidR="00DB0CB0" w:rsidRPr="001F5927">
        <w:rPr>
          <w:rFonts w:ascii="Arial" w:eastAsiaTheme="minorHAnsi" w:hAnsi="Arial" w:cs="Arial"/>
          <w:bdr w:val="none" w:sz="0" w:space="0" w:color="auto"/>
        </w:rPr>
        <w:t>.</w:t>
      </w:r>
      <w:r w:rsidR="00FD2A78" w:rsidRPr="001F5927">
        <w:rPr>
          <w:rFonts w:ascii="Arial" w:eastAsiaTheme="minorHAnsi" w:hAnsi="Arial" w:cs="Arial"/>
          <w:bdr w:val="none" w:sz="0" w:space="0" w:color="auto"/>
        </w:rPr>
        <w:t xml:space="preserve"> Indiquer si la forme basique de l’ibuprofène possède les mêmes propriétés stéréochimiques que la forme acide.</w:t>
      </w:r>
    </w:p>
    <w:p w14:paraId="55489FED" w14:textId="77777777" w:rsidR="00A074E8" w:rsidRDefault="00A074E8" w:rsidP="00E97B85">
      <w:pPr>
        <w:pStyle w:val="Paragraphedeliste"/>
        <w:tabs>
          <w:tab w:val="left" w:pos="9072"/>
        </w:tabs>
        <w:spacing w:after="0" w:line="240" w:lineRule="auto"/>
        <w:ind w:left="0" w:right="-11"/>
        <w:jc w:val="both"/>
        <w:rPr>
          <w:rFonts w:ascii="Arial" w:hAnsi="Arial" w:cs="Arial"/>
          <w:sz w:val="24"/>
          <w:szCs w:val="24"/>
        </w:rPr>
      </w:pPr>
    </w:p>
    <w:p w14:paraId="42637B27" w14:textId="48CBE505" w:rsidR="00BC4C80" w:rsidRPr="00B04560" w:rsidRDefault="00B26649" w:rsidP="00B04560">
      <w:pPr>
        <w:pStyle w:val="Paragraphedeliste"/>
        <w:numPr>
          <w:ilvl w:val="0"/>
          <w:numId w:val="39"/>
        </w:numPr>
        <w:tabs>
          <w:tab w:val="left" w:pos="142"/>
          <w:tab w:val="left" w:pos="284"/>
          <w:tab w:val="left" w:pos="9072"/>
        </w:tabs>
        <w:ind w:right="-11"/>
        <w:jc w:val="both"/>
        <w:rPr>
          <w:rFonts w:ascii="Arial" w:hAnsi="Arial" w:cs="Arial"/>
          <w:sz w:val="24"/>
          <w:szCs w:val="24"/>
        </w:rPr>
      </w:pPr>
      <w:r w:rsidRPr="00B04560">
        <w:rPr>
          <w:rFonts w:ascii="Arial" w:hAnsi="Arial" w:cs="Arial"/>
          <w:sz w:val="24"/>
          <w:szCs w:val="24"/>
        </w:rPr>
        <w:t>É</w:t>
      </w:r>
      <w:r w:rsidR="007C66E0" w:rsidRPr="00B04560">
        <w:rPr>
          <w:rFonts w:ascii="Arial" w:hAnsi="Arial" w:cs="Arial"/>
          <w:sz w:val="24"/>
          <w:szCs w:val="24"/>
        </w:rPr>
        <w:t xml:space="preserve">crire l’équation de la réaction acide-base dont </w:t>
      </w:r>
      <w:r w:rsidR="00DB0CB0" w:rsidRPr="00B04560">
        <w:rPr>
          <w:rFonts w:ascii="Arial" w:hAnsi="Arial" w:cs="Arial"/>
          <w:sz w:val="24"/>
          <w:szCs w:val="24"/>
        </w:rPr>
        <w:t xml:space="preserve">la constante d’acidité </w:t>
      </w:r>
      <w:r w:rsidR="00A074E8" w:rsidRPr="00B04560">
        <w:rPr>
          <w:rFonts w:ascii="Arial" w:hAnsi="Arial" w:cs="Arial"/>
          <w:i/>
          <w:sz w:val="24"/>
          <w:szCs w:val="24"/>
        </w:rPr>
        <w:t>Ka</w:t>
      </w:r>
      <w:r w:rsidR="00A074E8" w:rsidRPr="00B04560">
        <w:rPr>
          <w:rFonts w:ascii="Arial" w:hAnsi="Arial" w:cs="Arial"/>
          <w:sz w:val="24"/>
          <w:szCs w:val="24"/>
        </w:rPr>
        <w:t xml:space="preserve"> de ce coupl</w:t>
      </w:r>
      <w:r w:rsidR="00DB0CB0" w:rsidRPr="00B04560">
        <w:rPr>
          <w:rFonts w:ascii="Arial" w:hAnsi="Arial" w:cs="Arial"/>
          <w:sz w:val="24"/>
          <w:szCs w:val="24"/>
        </w:rPr>
        <w:t xml:space="preserve">e acide-base </w:t>
      </w:r>
      <w:r w:rsidR="007C66E0" w:rsidRPr="00B04560">
        <w:rPr>
          <w:rFonts w:ascii="Arial" w:hAnsi="Arial" w:cs="Arial"/>
          <w:sz w:val="24"/>
          <w:szCs w:val="24"/>
        </w:rPr>
        <w:t xml:space="preserve">est la constante d’équilibre. </w:t>
      </w:r>
    </w:p>
    <w:p w14:paraId="19CE3533" w14:textId="77777777" w:rsidR="001C3985" w:rsidRPr="001C3985" w:rsidRDefault="001C3985" w:rsidP="001C3985">
      <w:pPr>
        <w:pStyle w:val="Paragraphedeliste"/>
        <w:tabs>
          <w:tab w:val="left" w:pos="142"/>
          <w:tab w:val="left" w:pos="284"/>
          <w:tab w:val="left" w:pos="9072"/>
        </w:tabs>
        <w:spacing w:after="0" w:line="240" w:lineRule="auto"/>
        <w:ind w:left="0" w:right="-11"/>
        <w:jc w:val="both"/>
        <w:rPr>
          <w:rFonts w:ascii="Arial" w:hAnsi="Arial" w:cs="Arial"/>
          <w:sz w:val="24"/>
          <w:szCs w:val="24"/>
        </w:rPr>
      </w:pPr>
    </w:p>
    <w:p w14:paraId="315DE79B" w14:textId="2BC7D28A" w:rsidR="00BC4C80" w:rsidRDefault="00BC4C80" w:rsidP="00B04560">
      <w:pPr>
        <w:pStyle w:val="Paragraphedeliste"/>
        <w:numPr>
          <w:ilvl w:val="0"/>
          <w:numId w:val="39"/>
        </w:numPr>
        <w:tabs>
          <w:tab w:val="left" w:pos="142"/>
          <w:tab w:val="left" w:pos="284"/>
          <w:tab w:val="left" w:pos="9072"/>
        </w:tabs>
        <w:spacing w:after="0" w:line="240" w:lineRule="auto"/>
        <w:ind w:right="-11"/>
        <w:jc w:val="both"/>
        <w:rPr>
          <w:rFonts w:ascii="Arial" w:hAnsi="Arial" w:cs="Arial"/>
          <w:sz w:val="24"/>
          <w:szCs w:val="24"/>
        </w:rPr>
      </w:pPr>
      <w:r>
        <w:rPr>
          <w:rFonts w:ascii="Arial" w:hAnsi="Arial" w:cs="Arial"/>
          <w:sz w:val="24"/>
          <w:szCs w:val="24"/>
        </w:rPr>
        <w:t xml:space="preserve">Indiquer sous quelle forme (acide ou basique) se trouve le principe actif d’un comprimé d’Ibuprofène dans l’estomac de </w:t>
      </w:r>
      <w:r w:rsidRPr="00E97B85">
        <w:rPr>
          <w:rFonts w:ascii="Arial" w:hAnsi="Arial" w:cs="Arial"/>
          <w:i/>
          <w:sz w:val="24"/>
          <w:szCs w:val="24"/>
        </w:rPr>
        <w:t>pH</w:t>
      </w:r>
      <w:r>
        <w:rPr>
          <w:rFonts w:ascii="Arial" w:hAnsi="Arial" w:cs="Arial"/>
          <w:sz w:val="24"/>
          <w:szCs w:val="24"/>
        </w:rPr>
        <w:t xml:space="preserve"> égal à environ 2, puis dans le sang de </w:t>
      </w:r>
      <w:r w:rsidRPr="00E97B85">
        <w:rPr>
          <w:rFonts w:ascii="Arial" w:hAnsi="Arial" w:cs="Arial"/>
          <w:i/>
          <w:sz w:val="24"/>
          <w:szCs w:val="24"/>
        </w:rPr>
        <w:t>pH</w:t>
      </w:r>
      <w:r>
        <w:rPr>
          <w:rFonts w:ascii="Arial" w:hAnsi="Arial" w:cs="Arial"/>
          <w:sz w:val="24"/>
          <w:szCs w:val="24"/>
        </w:rPr>
        <w:t xml:space="preserve"> proche de 7,4. Un diagramme de prédominance légendé est accepté.</w:t>
      </w:r>
    </w:p>
    <w:p w14:paraId="313DD946" w14:textId="55F3D2E4" w:rsidR="007C66E0" w:rsidRPr="00BC4C80" w:rsidRDefault="007C66E0" w:rsidP="00BC4C80">
      <w:pPr>
        <w:tabs>
          <w:tab w:val="left" w:pos="142"/>
          <w:tab w:val="left" w:pos="426"/>
          <w:tab w:val="left" w:pos="9072"/>
        </w:tabs>
        <w:ind w:right="-11"/>
        <w:jc w:val="both"/>
        <w:rPr>
          <w:rFonts w:ascii="Arial" w:hAnsi="Arial" w:cs="Arial"/>
        </w:rPr>
      </w:pPr>
    </w:p>
    <w:p w14:paraId="1F469286" w14:textId="7721E706" w:rsidR="007C66E0" w:rsidRDefault="007C66E0" w:rsidP="00BC4C80">
      <w:pPr>
        <w:pStyle w:val="Paragraphedeliste"/>
        <w:numPr>
          <w:ilvl w:val="0"/>
          <w:numId w:val="39"/>
        </w:numPr>
        <w:tabs>
          <w:tab w:val="left" w:pos="142"/>
          <w:tab w:val="left" w:pos="426"/>
          <w:tab w:val="left" w:pos="9072"/>
        </w:tabs>
        <w:spacing w:after="0" w:line="240" w:lineRule="auto"/>
        <w:ind w:left="0" w:right="-11" w:firstLine="0"/>
        <w:jc w:val="both"/>
        <w:rPr>
          <w:rFonts w:ascii="Arial" w:hAnsi="Arial" w:cs="Arial"/>
          <w:sz w:val="24"/>
          <w:szCs w:val="24"/>
        </w:rPr>
      </w:pPr>
      <w:r w:rsidRPr="00BC4C80">
        <w:rPr>
          <w:rFonts w:ascii="Arial" w:hAnsi="Arial" w:cs="Arial"/>
          <w:sz w:val="24"/>
          <w:szCs w:val="24"/>
        </w:rPr>
        <w:t xml:space="preserve">Déterminer la valeur du rapport </w:t>
      </w:r>
      <w:r w:rsidR="00982DE9">
        <w:rPr>
          <w:rFonts w:ascii="Arial" w:hAnsi="Arial" w:cs="Arial"/>
          <w:sz w:val="24"/>
          <w:szCs w:val="24"/>
        </w:rPr>
        <w:t>des concentrations à l’équilibre de</w:t>
      </w:r>
      <w:r w:rsidRPr="00BC4C80">
        <w:rPr>
          <w:rFonts w:ascii="Arial" w:hAnsi="Arial" w:cs="Arial"/>
          <w:sz w:val="24"/>
          <w:szCs w:val="24"/>
        </w:rPr>
        <w:t xml:space="preserve"> la forme acide et </w:t>
      </w:r>
      <w:r w:rsidR="00982DE9">
        <w:rPr>
          <w:rFonts w:ascii="Arial" w:hAnsi="Arial" w:cs="Arial"/>
          <w:sz w:val="24"/>
          <w:szCs w:val="24"/>
        </w:rPr>
        <w:t xml:space="preserve">de </w:t>
      </w:r>
      <w:r w:rsidRPr="00BC4C80">
        <w:rPr>
          <w:rFonts w:ascii="Arial" w:hAnsi="Arial" w:cs="Arial"/>
          <w:sz w:val="24"/>
          <w:szCs w:val="24"/>
        </w:rPr>
        <w:t>la forme basique de l’ibuprofène</w:t>
      </w:r>
      <w:r w:rsidR="00B04560">
        <w:rPr>
          <w:rFonts w:ascii="Arial" w:hAnsi="Arial" w:cs="Arial"/>
          <w:sz w:val="24"/>
          <w:szCs w:val="24"/>
        </w:rPr>
        <w:t xml:space="preserve"> dans le sang</w:t>
      </w:r>
      <w:r w:rsidRPr="00BC4C80">
        <w:rPr>
          <w:rFonts w:ascii="Arial" w:hAnsi="Arial" w:cs="Arial"/>
          <w:sz w:val="24"/>
          <w:szCs w:val="24"/>
        </w:rPr>
        <w:t>. Commenter.</w:t>
      </w:r>
    </w:p>
    <w:p w14:paraId="69F5192B" w14:textId="3524F815" w:rsidR="001510C5" w:rsidRPr="00B26649" w:rsidRDefault="007C66E0" w:rsidP="00B26649">
      <w:pPr>
        <w:pStyle w:val="Paragraphedeliste"/>
        <w:tabs>
          <w:tab w:val="left" w:pos="142"/>
          <w:tab w:val="left" w:pos="426"/>
          <w:tab w:val="left" w:pos="9072"/>
        </w:tabs>
        <w:suppressAutoHyphens/>
        <w:spacing w:after="120" w:line="266" w:lineRule="auto"/>
        <w:ind w:left="0" w:right="-11"/>
        <w:jc w:val="both"/>
        <w:rPr>
          <w:rFonts w:ascii="Arial" w:eastAsia="Arial" w:hAnsi="Arial" w:cs="Arial"/>
          <w:b/>
          <w:lang w:eastAsia="fr-FR"/>
        </w:rPr>
      </w:pPr>
      <w:ins w:id="10" w:author="MBMauhourat" w:date="2020-12-07T05:45:00Z">
        <w:r w:rsidRPr="00B26649">
          <w:rPr>
            <w:rFonts w:ascii="Arial" w:eastAsia="Arial" w:hAnsi="Arial" w:cs="Arial"/>
            <w:b/>
            <w:lang w:eastAsia="fr-FR"/>
          </w:rPr>
          <w:br w:type="page"/>
        </w:r>
      </w:ins>
      <w:r w:rsidR="006B1F31" w:rsidRPr="00B26649">
        <w:rPr>
          <w:rFonts w:ascii="Arial" w:eastAsia="Arial" w:hAnsi="Arial" w:cs="Arial"/>
          <w:b/>
          <w:lang w:eastAsia="fr-FR"/>
        </w:rPr>
        <w:t>D</w:t>
      </w:r>
      <w:r w:rsidR="00E7403A">
        <w:rPr>
          <w:rFonts w:ascii="Arial" w:eastAsia="Arial" w:hAnsi="Arial" w:cs="Arial"/>
          <w:b/>
          <w:lang w:eastAsia="fr-FR"/>
        </w:rPr>
        <w:t>OCUMENT RÉPONSE</w:t>
      </w:r>
      <w:r w:rsidR="001510C5" w:rsidRPr="00B26649">
        <w:rPr>
          <w:rFonts w:ascii="Arial" w:eastAsia="Arial" w:hAnsi="Arial" w:cs="Arial"/>
          <w:b/>
          <w:lang w:eastAsia="fr-FR"/>
        </w:rPr>
        <w:t xml:space="preserve"> À RENDRE AVEC LA COPIE</w:t>
      </w:r>
    </w:p>
    <w:p w14:paraId="4CEA0D02" w14:textId="77777777" w:rsidR="00E97B85" w:rsidRPr="00E97B85" w:rsidRDefault="00E97B85" w:rsidP="00E97B85">
      <w:pPr>
        <w:pBdr>
          <w:top w:val="none" w:sz="0" w:space="0" w:color="auto"/>
          <w:left w:val="none" w:sz="0" w:space="0" w:color="auto"/>
          <w:bottom w:val="none" w:sz="0" w:space="0" w:color="auto"/>
          <w:right w:val="none" w:sz="0" w:space="0" w:color="auto"/>
          <w:between w:val="none" w:sz="0" w:space="0" w:color="auto"/>
          <w:bar w:val="none" w:sz="0" w:color="auto"/>
        </w:pBdr>
        <w:ind w:right="1"/>
        <w:rPr>
          <w:rFonts w:ascii="Arial" w:eastAsia="Times New Roman" w:hAnsi="Arial"/>
          <w:bdr w:val="none" w:sz="0" w:space="0" w:color="auto"/>
          <w:lang w:eastAsia="fr-FR"/>
        </w:rPr>
      </w:pPr>
    </w:p>
    <w:p w14:paraId="72E61AF8" w14:textId="77777777" w:rsidR="00E97B85" w:rsidRPr="00E97B85" w:rsidRDefault="00E97B85" w:rsidP="00E97B85">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bdr w:val="none" w:sz="0" w:space="0" w:color="auto"/>
          <w:lang w:eastAsia="fr-FR"/>
        </w:rPr>
      </w:pPr>
    </w:p>
    <w:p w14:paraId="00A5879F" w14:textId="77777777" w:rsidR="00E97B85" w:rsidRPr="00E97B85" w:rsidRDefault="00E97B85" w:rsidP="00E97B85">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b/>
          <w:bdr w:val="none" w:sz="0" w:space="0" w:color="auto"/>
          <w:lang w:eastAsia="fr-FR"/>
        </w:rPr>
      </w:pPr>
    </w:p>
    <w:p w14:paraId="6950850C" w14:textId="7EDBAB07" w:rsidR="00E97B85" w:rsidRPr="00E97B85" w:rsidRDefault="00E97B85" w:rsidP="00E97B85">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bdr w:val="none" w:sz="0" w:space="0" w:color="auto"/>
          <w:lang w:eastAsia="fr-FR"/>
        </w:rPr>
      </w:pPr>
      <w:r w:rsidRPr="00E97B85">
        <w:rPr>
          <w:rFonts w:ascii="Arial" w:eastAsia="Times New Roman" w:hAnsi="Arial"/>
          <w:b/>
          <w:bdr w:val="none" w:sz="0" w:space="0" w:color="auto"/>
          <w:lang w:eastAsia="fr-FR"/>
        </w:rPr>
        <w:t>DR</w:t>
      </w:r>
      <w:r w:rsidR="001C3985">
        <w:rPr>
          <w:rFonts w:ascii="Arial" w:eastAsia="Times New Roman" w:hAnsi="Arial"/>
          <w:b/>
          <w:bdr w:val="none" w:sz="0" w:space="0" w:color="auto"/>
          <w:lang w:eastAsia="fr-FR"/>
        </w:rPr>
        <w:t>1</w:t>
      </w:r>
      <w:r w:rsidRPr="00E97B85">
        <w:rPr>
          <w:rFonts w:ascii="Arial" w:eastAsia="Times New Roman" w:hAnsi="Arial"/>
          <w:b/>
          <w:bdr w:val="none" w:sz="0" w:space="0" w:color="auto"/>
          <w:lang w:eastAsia="fr-FR"/>
        </w:rPr>
        <w:t xml:space="preserve"> – </w:t>
      </w:r>
      <w:r w:rsidR="004E22B7">
        <w:rPr>
          <w:rFonts w:ascii="Arial" w:eastAsia="Times New Roman" w:hAnsi="Arial"/>
          <w:b/>
          <w:smallCaps/>
          <w:bdr w:val="none" w:sz="0" w:space="0" w:color="auto"/>
          <w:lang w:eastAsia="fr-FR"/>
        </w:rPr>
        <w:t>Exercice 2</w:t>
      </w:r>
      <w:r w:rsidRPr="00E97B85">
        <w:rPr>
          <w:rFonts w:ascii="Arial" w:eastAsia="Times New Roman" w:hAnsi="Arial"/>
          <w:b/>
          <w:bdr w:val="none" w:sz="0" w:space="0" w:color="auto"/>
          <w:lang w:eastAsia="fr-FR"/>
        </w:rPr>
        <w:t xml:space="preserve"> (question 3) </w:t>
      </w:r>
      <w:r w:rsidRPr="00E97B85">
        <w:rPr>
          <w:rFonts w:ascii="Arial" w:eastAsia="Times New Roman" w:hAnsi="Arial"/>
          <w:bdr w:val="none" w:sz="0" w:space="0" w:color="auto"/>
          <w:lang w:eastAsia="fr-FR"/>
        </w:rPr>
        <w:t xml:space="preserve">: Allure de la caractéristique tension-courant </w:t>
      </w:r>
      <w:r w:rsidRPr="00E97B85">
        <w:rPr>
          <w:rFonts w:ascii="Arial" w:eastAsia="Times New Roman" w:hAnsi="Arial"/>
          <w:i/>
          <w:bdr w:val="none" w:sz="0" w:space="0" w:color="auto"/>
          <w:lang w:eastAsia="fr-FR"/>
        </w:rPr>
        <w:t>U</w:t>
      </w:r>
      <w:r w:rsidRPr="00E97B85">
        <w:rPr>
          <w:rFonts w:ascii="Arial" w:eastAsia="Times New Roman" w:hAnsi="Arial"/>
          <w:bdr w:val="none" w:sz="0" w:space="0" w:color="auto"/>
          <w:lang w:eastAsia="fr-FR"/>
        </w:rPr>
        <w:t xml:space="preserve"> = </w:t>
      </w:r>
      <w:r w:rsidRPr="00E97B85">
        <w:rPr>
          <w:rFonts w:ascii="Arial" w:eastAsia="Times New Roman" w:hAnsi="Arial"/>
          <w:i/>
          <w:bdr w:val="none" w:sz="0" w:space="0" w:color="auto"/>
          <w:lang w:eastAsia="fr-FR"/>
        </w:rPr>
        <w:t>f</w:t>
      </w:r>
      <w:r w:rsidRPr="00E97B85">
        <w:rPr>
          <w:rFonts w:ascii="Arial" w:eastAsia="Times New Roman" w:hAnsi="Arial"/>
          <w:bdr w:val="none" w:sz="0" w:space="0" w:color="auto"/>
          <w:lang w:eastAsia="fr-FR"/>
        </w:rPr>
        <w:t>(</w:t>
      </w:r>
      <w:r w:rsidRPr="00E97B85">
        <w:rPr>
          <w:rFonts w:ascii="Arial" w:eastAsia="Times New Roman" w:hAnsi="Arial"/>
          <w:i/>
          <w:bdr w:val="none" w:sz="0" w:space="0" w:color="auto"/>
          <w:lang w:eastAsia="fr-FR"/>
        </w:rPr>
        <w:t>I</w:t>
      </w:r>
      <w:r w:rsidRPr="00E97B85">
        <w:rPr>
          <w:rFonts w:ascii="Arial" w:eastAsia="Times New Roman" w:hAnsi="Arial"/>
          <w:bdr w:val="none" w:sz="0" w:space="0" w:color="auto"/>
          <w:lang w:eastAsia="fr-FR"/>
        </w:rPr>
        <w:t>) d'un panneau solaire photovoltaïque à compléter</w:t>
      </w:r>
    </w:p>
    <w:p w14:paraId="510D1698" w14:textId="77777777" w:rsidR="00E97B85" w:rsidRPr="00E97B85" w:rsidRDefault="00E97B85" w:rsidP="00E97B85">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u w:val="single"/>
          <w:bdr w:val="none" w:sz="0" w:space="0" w:color="auto"/>
          <w:lang w:eastAsia="fr-FR"/>
        </w:rPr>
      </w:pPr>
    </w:p>
    <w:p w14:paraId="7E28A679" w14:textId="77777777" w:rsidR="00E97B85" w:rsidRPr="00E97B85" w:rsidRDefault="00E97B85" w:rsidP="00E97B85">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bdr w:val="none" w:sz="0" w:space="0" w:color="auto"/>
          <w:lang w:eastAsia="fr-FR"/>
        </w:rPr>
      </w:pPr>
      <w:r w:rsidRPr="00E97B85">
        <w:rPr>
          <w:rFonts w:ascii="Arial" w:eastAsia="Times New Roman" w:hAnsi="Arial"/>
          <w:noProof/>
          <w:bdr w:val="none" w:sz="0" w:space="0" w:color="auto"/>
          <w:lang w:eastAsia="fr-FR"/>
        </w:rPr>
        <mc:AlternateContent>
          <mc:Choice Requires="wpg">
            <w:drawing>
              <wp:anchor distT="0" distB="0" distL="114300" distR="114300" simplePos="0" relativeHeight="251677696" behindDoc="0" locked="0" layoutInCell="1" allowOverlap="1" wp14:anchorId="76B97154" wp14:editId="70288929">
                <wp:simplePos x="0" y="0"/>
                <wp:positionH relativeFrom="margin">
                  <wp:posOffset>213868</wp:posOffset>
                </wp:positionH>
                <wp:positionV relativeFrom="paragraph">
                  <wp:posOffset>139192</wp:posOffset>
                </wp:positionV>
                <wp:extent cx="5515661" cy="1968500"/>
                <wp:effectExtent l="0" t="0" r="0" b="0"/>
                <wp:wrapNone/>
                <wp:docPr id="83"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15661" cy="1968500"/>
                          <a:chOff x="1642" y="2328"/>
                          <a:chExt cx="7780" cy="3389"/>
                        </a:xfrm>
                      </wpg:grpSpPr>
                      <wps:wsp>
                        <wps:cNvPr id="84" name="AutoShape 24"/>
                        <wps:cNvCnPr>
                          <a:cxnSpLocks noChangeShapeType="1"/>
                        </wps:cNvCnPr>
                        <wps:spPr bwMode="auto">
                          <a:xfrm>
                            <a:off x="2617" y="2725"/>
                            <a:ext cx="0" cy="2577"/>
                          </a:xfrm>
                          <a:prstGeom prst="straightConnector1">
                            <a:avLst/>
                          </a:prstGeom>
                          <a:noFill/>
                          <a:ln w="9525">
                            <a:solidFill>
                              <a:srgbClr val="000000"/>
                            </a:solidFill>
                            <a:round/>
                            <a:headEnd type="stealth" w="med" len="med"/>
                            <a:tailEnd/>
                          </a:ln>
                          <a:extLst>
                            <a:ext uri="{909E8E84-426E-40DD-AFC4-6F175D3DCCD1}">
                              <a14:hiddenFill xmlns:a14="http://schemas.microsoft.com/office/drawing/2010/main">
                                <a:noFill/>
                              </a14:hiddenFill>
                            </a:ext>
                          </a:extLst>
                        </wps:spPr>
                        <wps:bodyPr/>
                      </wps:wsp>
                      <wps:wsp>
                        <wps:cNvPr id="85" name="AutoShape 25"/>
                        <wps:cNvCnPr>
                          <a:cxnSpLocks noChangeShapeType="1"/>
                        </wps:cNvCnPr>
                        <wps:spPr bwMode="auto">
                          <a:xfrm>
                            <a:off x="2617" y="5302"/>
                            <a:ext cx="3907" cy="0"/>
                          </a:xfrm>
                          <a:prstGeom prst="straightConnector1">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86" name="AutoShape 26"/>
                        <wps:cNvCnPr>
                          <a:cxnSpLocks noChangeShapeType="1"/>
                        </wps:cNvCnPr>
                        <wps:spPr bwMode="auto">
                          <a:xfrm>
                            <a:off x="2617" y="3231"/>
                            <a:ext cx="2593" cy="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AutoShape 27"/>
                        <wps:cNvCnPr>
                          <a:cxnSpLocks noChangeShapeType="1"/>
                        </wps:cNvCnPr>
                        <wps:spPr bwMode="auto">
                          <a:xfrm>
                            <a:off x="5494" y="3947"/>
                            <a:ext cx="0" cy="13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Arc 28"/>
                        <wps:cNvSpPr>
                          <a:spLocks/>
                        </wps:cNvSpPr>
                        <wps:spPr bwMode="auto">
                          <a:xfrm>
                            <a:off x="5222" y="3629"/>
                            <a:ext cx="271" cy="328"/>
                          </a:xfrm>
                          <a:custGeom>
                            <a:avLst/>
                            <a:gdLst>
                              <a:gd name="T0" fmla="*/ 0 w 21600"/>
                              <a:gd name="T1" fmla="*/ 0 h 21600"/>
                              <a:gd name="T2" fmla="*/ 0 w 21600"/>
                              <a:gd name="T3" fmla="*/ 0 h 21600"/>
                              <a:gd name="T4" fmla="*/ 0 w 21600"/>
                              <a:gd name="T5" fmla="*/ 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521" y="0"/>
                                  <a:pt x="21014" y="9043"/>
                                  <a:pt x="21574" y="20550"/>
                                </a:cubicBezTo>
                              </a:path>
                              <a:path w="21600" h="21600" stroke="0" extrusionOk="0">
                                <a:moveTo>
                                  <a:pt x="-1" y="0"/>
                                </a:moveTo>
                                <a:cubicBezTo>
                                  <a:pt x="11521" y="0"/>
                                  <a:pt x="21014" y="9043"/>
                                  <a:pt x="21574" y="2055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 name="Text Box 29"/>
                        <wps:cNvSpPr txBox="1">
                          <a:spLocks noChangeArrowheads="1"/>
                        </wps:cNvSpPr>
                        <wps:spPr bwMode="auto">
                          <a:xfrm>
                            <a:off x="1642" y="2328"/>
                            <a:ext cx="2980" cy="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B4DB8" w14:textId="6FE72DE1" w:rsidR="00F81E90" w:rsidRPr="00FB5838" w:rsidRDefault="00F81E90" w:rsidP="00E97B85">
                              <w:pPr>
                                <w:rPr>
                                  <w:rFonts w:asciiTheme="minorHAnsi" w:hAnsiTheme="minorHAnsi"/>
                                </w:rPr>
                              </w:pPr>
                              <w:r>
                                <w:rPr>
                                  <w:rFonts w:asciiTheme="minorHAnsi" w:hAnsiTheme="minorHAnsi"/>
                                </w:rPr>
                                <w:t>Tension électrique U</w:t>
                              </w:r>
                              <w:r w:rsidRPr="00FB5838">
                                <w:rPr>
                                  <w:rFonts w:asciiTheme="minorHAnsi" w:hAnsiTheme="minorHAnsi"/>
                                </w:rPr>
                                <w:t xml:space="preserve"> (</w:t>
                              </w:r>
                              <w:r w:rsidR="00560A44">
                                <w:rPr>
                                  <w:rFonts w:asciiTheme="minorHAnsi" w:hAnsiTheme="minorHAnsi"/>
                                </w:rPr>
                                <w:t xml:space="preserve">en </w:t>
                              </w:r>
                              <w:r w:rsidRPr="00FB5838">
                                <w:rPr>
                                  <w:rFonts w:asciiTheme="minorHAnsi" w:hAnsiTheme="minorHAnsi"/>
                                </w:rPr>
                                <w:t>V)</w:t>
                              </w:r>
                            </w:p>
                          </w:txbxContent>
                        </wps:txbx>
                        <wps:bodyPr rot="0" vert="horz" wrap="square" lIns="91440" tIns="45720" rIns="91440" bIns="45720" anchor="t" anchorCtr="0" upright="1">
                          <a:noAutofit/>
                        </wps:bodyPr>
                      </wps:wsp>
                      <wps:wsp>
                        <wps:cNvPr id="90" name="Text Box 30"/>
                        <wps:cNvSpPr txBox="1">
                          <a:spLocks noChangeArrowheads="1"/>
                        </wps:cNvSpPr>
                        <wps:spPr bwMode="auto">
                          <a:xfrm>
                            <a:off x="5694" y="5267"/>
                            <a:ext cx="3728"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841F1" w14:textId="36119984" w:rsidR="00F81E90" w:rsidRPr="00F57745" w:rsidRDefault="00F81E90" w:rsidP="00E97B85">
                              <w:pPr>
                                <w:rPr>
                                  <w:rFonts w:asciiTheme="minorHAnsi" w:hAnsiTheme="minorHAnsi"/>
                                </w:rPr>
                              </w:pPr>
                              <w:r w:rsidRPr="00F57745">
                                <w:rPr>
                                  <w:rFonts w:asciiTheme="minorHAnsi" w:hAnsiTheme="minorHAnsi"/>
                                </w:rPr>
                                <w:t>Intensité</w:t>
                              </w:r>
                              <w:r>
                                <w:rPr>
                                  <w:rFonts w:asciiTheme="minorHAnsi" w:hAnsiTheme="minorHAnsi"/>
                                </w:rPr>
                                <w:t xml:space="preserve"> du courant électrique I</w:t>
                              </w:r>
                              <w:r w:rsidRPr="00F57745">
                                <w:rPr>
                                  <w:rFonts w:asciiTheme="minorHAnsi" w:hAnsiTheme="minorHAnsi"/>
                                </w:rPr>
                                <w:t xml:space="preserve"> (</w:t>
                              </w:r>
                              <w:r w:rsidR="00560A44">
                                <w:rPr>
                                  <w:rFonts w:asciiTheme="minorHAnsi" w:hAnsiTheme="minorHAnsi"/>
                                </w:rPr>
                                <w:t xml:space="preserve">en </w:t>
                              </w:r>
                              <w:r w:rsidRPr="00F57745">
                                <w:rPr>
                                  <w:rFonts w:asciiTheme="minorHAnsi" w:hAnsiTheme="minorHAnsi"/>
                                </w:rPr>
                                <w:t>A)</w:t>
                              </w:r>
                            </w:p>
                          </w:txbxContent>
                        </wps:txbx>
                        <wps:bodyPr rot="0" vert="horz" wrap="square" lIns="91440" tIns="45720" rIns="91440" bIns="45720" anchor="t" anchorCtr="0" upright="1">
                          <a:noAutofit/>
                        </wps:bodyPr>
                      </wps:wsp>
                      <wpg:grpSp>
                        <wpg:cNvPr id="91" name="Group 31"/>
                        <wpg:cNvGrpSpPr>
                          <a:grpSpLocks/>
                        </wpg:cNvGrpSpPr>
                        <wpg:grpSpPr bwMode="auto">
                          <a:xfrm rot="627817">
                            <a:off x="5279" y="3596"/>
                            <a:ext cx="242" cy="260"/>
                            <a:chOff x="11026" y="8004"/>
                            <a:chExt cx="182" cy="198"/>
                          </a:xfrm>
                        </wpg:grpSpPr>
                        <wps:wsp>
                          <wps:cNvPr id="92" name="AutoShape 32"/>
                          <wps:cNvCnPr>
                            <a:cxnSpLocks noChangeShapeType="1"/>
                          </wps:cNvCnPr>
                          <wps:spPr bwMode="auto">
                            <a:xfrm>
                              <a:off x="11125" y="8004"/>
                              <a:ext cx="0" cy="19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AutoShape 33"/>
                          <wps:cNvCnPr>
                            <a:cxnSpLocks noChangeShapeType="1"/>
                          </wps:cNvCnPr>
                          <wps:spPr bwMode="auto">
                            <a:xfrm flipH="1">
                              <a:off x="11026" y="8095"/>
                              <a:ext cx="18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6B97154" id="_x0000_s1054" style="position:absolute;margin-left:16.85pt;margin-top:10.95pt;width:434.3pt;height:155pt;z-index:251677696;mso-position-horizontal-relative:margin" coordorigin="1642,2328" coordsize="7780,33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">
                <v:shape id="AutoShape 24" o:spid="_x0000_s1055" type="#_x0000_t32" style="position:absolute;left:2617;top:2725;width:0;height:25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">
                  <v:stroke startarrow="classic"/>
                </v:shape>
                <v:shape id="AutoShape 25" o:spid="_x0000_s1056" type="#_x0000_t32" style="position:absolute;left:2617;top:5302;width:390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">
                  <v:stroke endarrow="classic"/>
                </v:shape>
                <v:shape id="AutoShape 26" o:spid="_x0000_s1057" type="#_x0000_t32" style="position:absolute;left:2617;top:3231;width:2593;height:3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"/>
                <v:shape id="AutoShape 27" o:spid="_x0000_s1058" type="#_x0000_t32" style="position:absolute;left:5494;top:3947;width:0;height:13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"/>
                <v:shape id="Arc 28" o:spid="_x0000_s1059" style="position:absolute;left:5222;top:3629;width:271;height:328;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" path="m-1,nfc11521,,21014,9043,21574,20550em-1,nsc11521,,21014,9043,21574,20550l,21600,-1,xe" filled="f">
                  <v:path arrowok="t" o:extrusionok="f" o:connecttype="custom" o:connectlocs="0,0;0,0;0,0" o:connectangles="0,0,0"/>
                </v:shape>
                <v:shape id="Text Box 29" o:spid="_x0000_s1060" type="#_x0000_t202" style="position:absolute;left:1642;top:2328;width:298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" filled="f" stroked="f">
                  <v:textbox>
                    <w:txbxContent>
                      <w:p w14:paraId="32BB4DB8" w14:textId="6FE72DE1" w:rsidR="00F81E90" w:rsidRPr="00FB5838" w:rsidRDefault="00F81E90" w:rsidP="00E97B85">
                        <w:pPr>
                          <w:rPr>
                            <w:rFonts w:asciiTheme="minorHAnsi" w:hAnsiTheme="minorHAnsi"/>
                          </w:rPr>
                        </w:pPr>
                        <w:r>
                          <w:rPr>
                            <w:rFonts w:asciiTheme="minorHAnsi" w:hAnsiTheme="minorHAnsi"/>
                          </w:rPr>
                          <w:t>Tension électrique U</w:t>
                        </w:r>
                        <w:r w:rsidRPr="00FB5838">
                          <w:rPr>
                            <w:rFonts w:asciiTheme="minorHAnsi" w:hAnsiTheme="minorHAnsi"/>
                          </w:rPr>
                          <w:t xml:space="preserve"> (</w:t>
                        </w:r>
                        <w:r w:rsidR="00560A44">
                          <w:rPr>
                            <w:rFonts w:asciiTheme="minorHAnsi" w:hAnsiTheme="minorHAnsi"/>
                          </w:rPr>
                          <w:t xml:space="preserve">en </w:t>
                        </w:r>
                        <w:r w:rsidRPr="00FB5838">
                          <w:rPr>
                            <w:rFonts w:asciiTheme="minorHAnsi" w:hAnsiTheme="minorHAnsi"/>
                          </w:rPr>
                          <w:t>V)</w:t>
                        </w:r>
                      </w:p>
                    </w:txbxContent>
                  </v:textbox>
                </v:shape>
                <v:shape id="Text Box 30" o:spid="_x0000_s1061" type="#_x0000_t202" style="position:absolute;left:5694;top:5267;width:3728;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" filled="f" stroked="f">
                  <v:textbox>
                    <w:txbxContent>
                      <w:p w14:paraId="084841F1" w14:textId="36119984" w:rsidR="00F81E90" w:rsidRPr="00F57745" w:rsidRDefault="00F81E90" w:rsidP="00E97B85">
                        <w:pPr>
                          <w:rPr>
                            <w:rFonts w:asciiTheme="minorHAnsi" w:hAnsiTheme="minorHAnsi"/>
                          </w:rPr>
                        </w:pPr>
                        <w:r w:rsidRPr="00F57745">
                          <w:rPr>
                            <w:rFonts w:asciiTheme="minorHAnsi" w:hAnsiTheme="minorHAnsi"/>
                          </w:rPr>
                          <w:t>Intensité</w:t>
                        </w:r>
                        <w:r>
                          <w:rPr>
                            <w:rFonts w:asciiTheme="minorHAnsi" w:hAnsiTheme="minorHAnsi"/>
                          </w:rPr>
                          <w:t xml:space="preserve"> du courant électrique I</w:t>
                        </w:r>
                        <w:r w:rsidRPr="00F57745">
                          <w:rPr>
                            <w:rFonts w:asciiTheme="minorHAnsi" w:hAnsiTheme="minorHAnsi"/>
                          </w:rPr>
                          <w:t xml:space="preserve"> (</w:t>
                        </w:r>
                        <w:r w:rsidR="00560A44">
                          <w:rPr>
                            <w:rFonts w:asciiTheme="minorHAnsi" w:hAnsiTheme="minorHAnsi"/>
                          </w:rPr>
                          <w:t xml:space="preserve">en </w:t>
                        </w:r>
                        <w:r w:rsidRPr="00F57745">
                          <w:rPr>
                            <w:rFonts w:asciiTheme="minorHAnsi" w:hAnsiTheme="minorHAnsi"/>
                          </w:rPr>
                          <w:t>A)</w:t>
                        </w:r>
                      </w:p>
                    </w:txbxContent>
                  </v:textbox>
                </v:shape>
                <v:group id="Group 31" o:spid="_x0000_s1062" style="position:absolute;left:5279;top:3596;width:242;height:260;rotation:685744fd" coordorigin="11026,8004" coordsize="182,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">
                  <v:shape id="AutoShape 32" o:spid="_x0000_s1063" type="#_x0000_t32" style="position:absolute;left:11125;top:8004;width:0;height:1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"/>
                  <v:shape id="AutoShape 33" o:spid="_x0000_s1064" type="#_x0000_t32" style="position:absolute;left:11026;top:8095;width:18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"/>
                </v:group>
                <w10:wrap anchorx="margin"/>
              </v:group>
            </w:pict>
          </mc:Fallback>
        </mc:AlternateContent>
      </w:r>
    </w:p>
    <w:p w14:paraId="78876751" w14:textId="77777777" w:rsidR="00E97B85" w:rsidRPr="00E97B85" w:rsidRDefault="00E97B85" w:rsidP="00E97B85">
      <w:pPr>
        <w:pBdr>
          <w:top w:val="none" w:sz="0" w:space="0" w:color="auto"/>
          <w:left w:val="none" w:sz="0" w:space="0" w:color="auto"/>
          <w:bottom w:val="none" w:sz="0" w:space="0" w:color="auto"/>
          <w:right w:val="none" w:sz="0" w:space="0" w:color="auto"/>
          <w:between w:val="none" w:sz="0" w:space="0" w:color="auto"/>
          <w:bar w:val="none" w:sz="0" w:color="auto"/>
        </w:pBdr>
        <w:ind w:right="1"/>
        <w:jc w:val="center"/>
        <w:rPr>
          <w:rFonts w:ascii="Arial" w:eastAsia="Times New Roman" w:hAnsi="Arial"/>
          <w:b/>
          <w:color w:val="00000A"/>
          <w:sz w:val="28"/>
          <w:szCs w:val="28"/>
          <w:bdr w:val="none" w:sz="0" w:space="0" w:color="auto"/>
          <w:lang w:eastAsia="fr-FR"/>
        </w:rPr>
      </w:pPr>
    </w:p>
    <w:p w14:paraId="7D9375E6" w14:textId="77777777" w:rsidR="00E97B85" w:rsidRPr="00E97B85" w:rsidRDefault="00E97B85" w:rsidP="00E97B85">
      <w:pPr>
        <w:pBdr>
          <w:top w:val="none" w:sz="0" w:space="0" w:color="auto"/>
          <w:left w:val="none" w:sz="0" w:space="0" w:color="auto"/>
          <w:bottom w:val="none" w:sz="0" w:space="0" w:color="auto"/>
          <w:right w:val="none" w:sz="0" w:space="0" w:color="auto"/>
          <w:between w:val="none" w:sz="0" w:space="0" w:color="auto"/>
          <w:bar w:val="none" w:sz="0" w:color="auto"/>
        </w:pBdr>
        <w:ind w:right="1"/>
        <w:jc w:val="center"/>
        <w:rPr>
          <w:rFonts w:ascii="Arial" w:eastAsia="Times New Roman" w:hAnsi="Arial"/>
          <w:b/>
          <w:color w:val="00000A"/>
          <w:sz w:val="28"/>
          <w:szCs w:val="28"/>
          <w:bdr w:val="none" w:sz="0" w:space="0" w:color="auto"/>
          <w:lang w:eastAsia="fr-FR"/>
        </w:rPr>
      </w:pPr>
    </w:p>
    <w:p w14:paraId="1D1EF2EA" w14:textId="77777777" w:rsidR="00E97B85" w:rsidRPr="00E97B85" w:rsidRDefault="00E97B85" w:rsidP="00E97B85">
      <w:pPr>
        <w:pBdr>
          <w:top w:val="none" w:sz="0" w:space="0" w:color="auto"/>
          <w:left w:val="none" w:sz="0" w:space="0" w:color="auto"/>
          <w:bottom w:val="none" w:sz="0" w:space="0" w:color="auto"/>
          <w:right w:val="none" w:sz="0" w:space="0" w:color="auto"/>
          <w:between w:val="none" w:sz="0" w:space="0" w:color="auto"/>
          <w:bar w:val="none" w:sz="0" w:color="auto"/>
        </w:pBdr>
        <w:ind w:right="1"/>
        <w:rPr>
          <w:rFonts w:ascii="Arial" w:eastAsia="Times New Roman" w:hAnsi="Arial"/>
          <w:b/>
          <w:color w:val="00000A"/>
          <w:bdr w:val="none" w:sz="0" w:space="0" w:color="auto"/>
          <w:lang w:eastAsia="fr-FR"/>
        </w:rPr>
      </w:pPr>
    </w:p>
    <w:p w14:paraId="4759C650" w14:textId="77777777" w:rsidR="00E97B85" w:rsidRPr="00E97B85" w:rsidRDefault="00E97B85" w:rsidP="00E97B85">
      <w:pPr>
        <w:pBdr>
          <w:top w:val="none" w:sz="0" w:space="0" w:color="auto"/>
          <w:left w:val="none" w:sz="0" w:space="0" w:color="auto"/>
          <w:bottom w:val="none" w:sz="0" w:space="0" w:color="auto"/>
          <w:right w:val="none" w:sz="0" w:space="0" w:color="auto"/>
          <w:between w:val="none" w:sz="0" w:space="0" w:color="auto"/>
          <w:bar w:val="none" w:sz="0" w:color="auto"/>
        </w:pBdr>
        <w:ind w:right="1"/>
        <w:rPr>
          <w:rFonts w:ascii="Arial" w:eastAsia="Times New Roman" w:hAnsi="Arial"/>
          <w:b/>
          <w:bdr w:val="none" w:sz="0" w:space="0" w:color="auto"/>
          <w:lang w:eastAsia="fr-FR"/>
        </w:rPr>
      </w:pPr>
    </w:p>
    <w:p w14:paraId="5A19B398" w14:textId="77777777" w:rsidR="00E97B85" w:rsidRPr="00E97B85" w:rsidRDefault="00E97B85" w:rsidP="00E97B85">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bdr w:val="none" w:sz="0" w:space="0" w:color="auto"/>
          <w:lang w:eastAsia="fr-FR"/>
        </w:rPr>
      </w:pPr>
    </w:p>
    <w:p w14:paraId="270BA177" w14:textId="77777777" w:rsidR="00E97B85" w:rsidRPr="00E97B85" w:rsidRDefault="00E97B85" w:rsidP="00E97B85">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bdr w:val="none" w:sz="0" w:space="0" w:color="auto"/>
          <w:lang w:eastAsia="fr-FR"/>
        </w:rPr>
      </w:pPr>
    </w:p>
    <w:p w14:paraId="043E2481" w14:textId="77777777" w:rsidR="00E97B85" w:rsidRPr="00E97B85" w:rsidRDefault="00E97B85" w:rsidP="00E97B85">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bdr w:val="none" w:sz="0" w:space="0" w:color="auto"/>
          <w:lang w:eastAsia="fr-FR"/>
        </w:rPr>
      </w:pPr>
    </w:p>
    <w:p w14:paraId="5F0B2D45" w14:textId="77777777" w:rsidR="00E97B85" w:rsidRPr="00E97B85" w:rsidRDefault="00E97B85" w:rsidP="00E97B85">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bdr w:val="none" w:sz="0" w:space="0" w:color="auto"/>
          <w:lang w:eastAsia="fr-FR"/>
        </w:rPr>
      </w:pPr>
    </w:p>
    <w:p w14:paraId="4AD4AA0D" w14:textId="77777777" w:rsidR="00E97B85" w:rsidRPr="00E97B85" w:rsidRDefault="00E97B85" w:rsidP="00E97B85">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bdr w:val="none" w:sz="0" w:space="0" w:color="auto"/>
          <w:lang w:eastAsia="fr-FR"/>
        </w:rPr>
      </w:pPr>
    </w:p>
    <w:p w14:paraId="5B8C8379" w14:textId="77777777" w:rsidR="00E97B85" w:rsidRPr="00E97B85" w:rsidRDefault="00E97B85" w:rsidP="00E97B85">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b/>
          <w:bdr w:val="none" w:sz="0" w:space="0" w:color="auto"/>
          <w:lang w:eastAsia="fr-FR"/>
        </w:rPr>
      </w:pPr>
    </w:p>
    <w:p w14:paraId="389C8F20" w14:textId="77777777" w:rsidR="00E97B85" w:rsidRPr="00E97B85" w:rsidRDefault="00E97B85" w:rsidP="00E97B85">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b/>
          <w:bdr w:val="none" w:sz="0" w:space="0" w:color="auto"/>
          <w:lang w:eastAsia="fr-FR"/>
        </w:rPr>
      </w:pPr>
    </w:p>
    <w:p w14:paraId="6C22344F" w14:textId="77777777" w:rsidR="0009646B" w:rsidRDefault="0009646B" w:rsidP="00FD20B3">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suppressAutoHyphens/>
        <w:spacing w:after="120" w:line="266" w:lineRule="auto"/>
        <w:ind w:left="720" w:right="144"/>
        <w:jc w:val="both"/>
        <w:rPr>
          <w:rFonts w:ascii="Arial" w:eastAsia="Arial" w:hAnsi="Arial" w:cs="Arial"/>
          <w:color w:val="000000"/>
          <w:bdr w:val="none" w:sz="0" w:space="0" w:color="auto"/>
          <w:lang w:eastAsia="fr-FR"/>
        </w:rPr>
        <w:sectPr w:rsidR="0009646B" w:rsidSect="00560A44">
          <w:type w:val="continuous"/>
          <w:pgSz w:w="11900" w:h="16840"/>
          <w:pgMar w:top="720" w:right="985" w:bottom="720" w:left="1276" w:header="709" w:footer="850" w:gutter="0"/>
          <w:cols w:space="720"/>
          <w:docGrid w:linePitch="326"/>
        </w:sectPr>
      </w:pPr>
    </w:p>
    <w:p w14:paraId="30741FA6" w14:textId="344592EC" w:rsidR="001510C5" w:rsidRPr="00CE07D9" w:rsidRDefault="001510C5" w:rsidP="00FD20B3">
      <w:pPr>
        <w:pBdr>
          <w:top w:val="none" w:sz="0" w:space="0" w:color="auto"/>
          <w:left w:val="none" w:sz="0" w:space="0" w:color="auto"/>
          <w:bottom w:val="none" w:sz="0" w:space="0" w:color="auto"/>
          <w:right w:val="none" w:sz="0" w:space="0" w:color="auto"/>
          <w:between w:val="none" w:sz="0" w:space="0" w:color="auto"/>
          <w:bar w:val="none" w:sz="0" w:color="auto"/>
        </w:pBdr>
        <w:tabs>
          <w:tab w:val="left" w:pos="9072"/>
        </w:tabs>
        <w:suppressAutoHyphens/>
        <w:spacing w:after="120" w:line="266" w:lineRule="auto"/>
        <w:ind w:left="720" w:right="144"/>
        <w:jc w:val="both"/>
        <w:rPr>
          <w:rFonts w:ascii="Arial" w:eastAsia="Arial" w:hAnsi="Arial" w:cs="Arial"/>
          <w:color w:val="000000"/>
          <w:bdr w:val="none" w:sz="0" w:space="0" w:color="auto"/>
          <w:lang w:eastAsia="fr-FR"/>
        </w:rPr>
      </w:pPr>
    </w:p>
    <w:sectPr w:rsidR="001510C5" w:rsidRPr="00CE07D9" w:rsidSect="000F3E08">
      <w:headerReference w:type="default" r:id="rId18"/>
      <w:footerReference w:type="default" r:id="rId19"/>
      <w:type w:val="nextPage"/>
      <w:pgSz w:w="11900" w:h="16840" w:code="9"/>
      <w:pgMar w:top="284" w:right="284" w:bottom="284" w:left="284" w:header="567" w:footer="851" w:gutter="0"/>
      <w:cols w:space="720"/>
      <w:docGrid w:linePitch="326"/>
      <w:sectPrChange w:id="11" w:author="Josiane Levy" w:date="2020-12-11T10:28:00Z">
        <w:sectPr w:rsidR="001510C5" w:rsidRPr="00CE07D9" w:rsidSect="000F3E08">
          <w:type w:val="continuous"/>
          <w:pgSz w:code="0"/>
          <w:pgMar w:top="720" w:right="985" w:bottom="720" w:left="1276" w:header="709" w:footer="0" w:gutter="0"/>
        </w:sectPr>
      </w:sectPrChange>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7" w:author="MBMauhourat" w:date="2020-12-07T05:51:00Z" w:initials="MBM">
    <w:p w14:paraId="1FA8B759" w14:textId="77777777" w:rsidR="00F81E90" w:rsidRDefault="00F81E90">
      <w:pPr>
        <w:pStyle w:val="Commentaire"/>
      </w:pPr>
      <w:r>
        <w:rPr>
          <w:rStyle w:val="Marquedecommentaire"/>
        </w:rPr>
        <w:annotationRef/>
      </w:r>
      <w:r>
        <w:t>Surprenant !</w:t>
      </w:r>
    </w:p>
  </w:comment>
  <w:comment w:id="9" w:author="MBMauhourat" w:date="2020-12-07T05:51:00Z" w:initials="MBM">
    <w:p w14:paraId="467B147F" w14:textId="77777777" w:rsidR="007C66E0" w:rsidRDefault="007C66E0">
      <w:pPr>
        <w:pStyle w:val="Commentaire"/>
      </w:pPr>
      <w:r>
        <w:rPr>
          <w:rStyle w:val="Marquedecommentaire"/>
        </w:rPr>
        <w:annotationRef/>
      </w:r>
      <w:r>
        <w:t>AR même si l’organisme transforme lentement le R en S, le S déjà présent réagit déjà….</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FA8B759" w15:done="0"/>
  <w15:commentEx w15:paraId="467B147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2B1830" w14:textId="77777777" w:rsidR="00ED0D51" w:rsidRDefault="00ED0D51">
      <w:r>
        <w:separator/>
      </w:r>
    </w:p>
  </w:endnote>
  <w:endnote w:type="continuationSeparator" w:id="0">
    <w:p w14:paraId="276914AC" w14:textId="77777777" w:rsidR="00ED0D51" w:rsidRDefault="00ED0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Neue">
    <w:altName w:val="Corbel"/>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21031" w14:textId="4C812B8D" w:rsidR="00106CA4" w:rsidRPr="00106CA4" w:rsidRDefault="00106CA4">
    <w:pPr>
      <w:pStyle w:val="Pieddepage"/>
      <w:jc w:val="right"/>
      <w:rPr>
        <w:rFonts w:ascii="Arial" w:hAnsi="Arial" w:cs="Arial"/>
      </w:rPr>
    </w:pPr>
    <w:r w:rsidRPr="00106CA4">
      <w:rPr>
        <w:rFonts w:ascii="Arial" w:hAnsi="Arial" w:cs="Arial"/>
      </w:rPr>
      <w:t>Page :</w:t>
    </w:r>
    <w:sdt>
      <w:sdtPr>
        <w:rPr>
          <w:rFonts w:ascii="Arial" w:hAnsi="Arial" w:cs="Arial"/>
        </w:rPr>
        <w:id w:val="-1784885251"/>
        <w:docPartObj>
          <w:docPartGallery w:val="Page Numbers (Bottom of Page)"/>
          <w:docPartUnique/>
        </w:docPartObj>
      </w:sdtPr>
      <w:sdtEndPr/>
      <w:sdtContent>
        <w:r>
          <w:rPr>
            <w:rFonts w:ascii="Arial" w:hAnsi="Arial" w:cs="Arial"/>
          </w:rPr>
          <w:t xml:space="preserve"> </w:t>
        </w:r>
        <w:r w:rsidRPr="00106CA4">
          <w:rPr>
            <w:rFonts w:ascii="Arial" w:hAnsi="Arial" w:cs="Arial"/>
          </w:rPr>
          <w:fldChar w:fldCharType="begin"/>
        </w:r>
        <w:r w:rsidRPr="00106CA4">
          <w:rPr>
            <w:rFonts w:ascii="Arial" w:hAnsi="Arial" w:cs="Arial"/>
          </w:rPr>
          <w:instrText>PAGE   \* MERGEFORMAT</w:instrText>
        </w:r>
        <w:r w:rsidRPr="00106CA4">
          <w:rPr>
            <w:rFonts w:ascii="Arial" w:hAnsi="Arial" w:cs="Arial"/>
          </w:rPr>
          <w:fldChar w:fldCharType="separate"/>
        </w:r>
        <w:r w:rsidR="0079559C">
          <w:rPr>
            <w:rFonts w:ascii="Arial" w:hAnsi="Arial" w:cs="Arial"/>
            <w:noProof/>
          </w:rPr>
          <w:t>10</w:t>
        </w:r>
        <w:r w:rsidRPr="00106CA4">
          <w:rPr>
            <w:rFonts w:ascii="Arial" w:hAnsi="Arial" w:cs="Arial"/>
          </w:rPr>
          <w:fldChar w:fldCharType="end"/>
        </w:r>
        <w:r w:rsidRPr="00106CA4">
          <w:rPr>
            <w:rFonts w:ascii="Arial" w:hAnsi="Arial" w:cs="Arial"/>
          </w:rPr>
          <w:t> /10</w:t>
        </w:r>
      </w:sdtContent>
    </w:sdt>
  </w:p>
  <w:p w14:paraId="3EF54D5A" w14:textId="01855831" w:rsidR="00F81E90" w:rsidRPr="00106CA4" w:rsidRDefault="00F81E90">
    <w:pPr>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7E75D" w14:textId="41BE3185" w:rsidR="0009646B" w:rsidRPr="00106CA4" w:rsidRDefault="0009646B">
    <w:pP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0C9D45" w14:textId="77777777" w:rsidR="00ED0D51" w:rsidRDefault="00ED0D51">
      <w:r>
        <w:separator/>
      </w:r>
    </w:p>
  </w:footnote>
  <w:footnote w:type="continuationSeparator" w:id="0">
    <w:p w14:paraId="5ABAF6EC" w14:textId="77777777" w:rsidR="00ED0D51" w:rsidRDefault="00ED0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DEDEDB" w14:textId="0700418B" w:rsidR="0009646B" w:rsidRDefault="0009646B" w:rsidP="000F3E08">
    <w:pPr>
      <w:pStyle w:val="En-tte"/>
      <w:jc w:val="center"/>
    </w:pPr>
    <w:r>
      <w:rPr>
        <w:noProof/>
      </w:rPr>
      <w:drawing>
        <wp:inline distT="0" distB="0" distL="0" distR="0" wp14:anchorId="4C703020" wp14:editId="0D995BC7">
          <wp:extent cx="6858000" cy="1566822"/>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dele_entete_id_1.2_Santorin.jpg"/>
                  <pic:cNvPicPr/>
                </pic:nvPicPr>
                <pic:blipFill>
                  <a:blip r:embed="rId1">
                    <a:extLst>
                      <a:ext uri="{28A0092B-C50C-407E-A947-70E740481C1C}">
                        <a14:useLocalDpi xmlns:a14="http://schemas.microsoft.com/office/drawing/2010/main" val="0"/>
                      </a:ext>
                    </a:extLst>
                  </a:blip>
                  <a:stretch>
                    <a:fillRect/>
                  </a:stretch>
                </pic:blipFill>
                <pic:spPr>
                  <a:xfrm>
                    <a:off x="0" y="0"/>
                    <a:ext cx="6858000" cy="156682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D11CF"/>
    <w:multiLevelType w:val="hybridMultilevel"/>
    <w:tmpl w:val="C10A2B80"/>
    <w:lvl w:ilvl="0" w:tplc="132CDBBA">
      <w:start w:val="4"/>
      <w:numFmt w:val="decimal"/>
      <w:lvlText w:val="%1."/>
      <w:lvlJc w:val="left"/>
      <w:pPr>
        <w:ind w:left="786" w:hanging="360"/>
      </w:pPr>
      <w:rPr>
        <w:rFonts w:hint="default"/>
        <w:b/>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 w15:restartNumberingAfterBreak="0">
    <w:nsid w:val="09BE5FC5"/>
    <w:multiLevelType w:val="hybridMultilevel"/>
    <w:tmpl w:val="845EA0A6"/>
    <w:lvl w:ilvl="0" w:tplc="37B22094">
      <w:start w:val="1"/>
      <w:numFmt w:val="decimal"/>
      <w:lvlText w:val="%1."/>
      <w:lvlJc w:val="left"/>
      <w:pPr>
        <w:ind w:left="347" w:hanging="283"/>
      </w:pPr>
      <w:rPr>
        <w:rFonts w:hAnsi="Arial Unicode MS"/>
        <w:b/>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ind w:left="1504" w:hanging="360"/>
      </w:pPr>
    </w:lvl>
    <w:lvl w:ilvl="2" w:tplc="040C001B" w:tentative="1">
      <w:start w:val="1"/>
      <w:numFmt w:val="lowerRoman"/>
      <w:lvlText w:val="%3."/>
      <w:lvlJc w:val="right"/>
      <w:pPr>
        <w:ind w:left="2224" w:hanging="180"/>
      </w:pPr>
    </w:lvl>
    <w:lvl w:ilvl="3" w:tplc="040C000F" w:tentative="1">
      <w:start w:val="1"/>
      <w:numFmt w:val="decimal"/>
      <w:lvlText w:val="%4."/>
      <w:lvlJc w:val="left"/>
      <w:pPr>
        <w:ind w:left="2944" w:hanging="360"/>
      </w:pPr>
    </w:lvl>
    <w:lvl w:ilvl="4" w:tplc="040C0019" w:tentative="1">
      <w:start w:val="1"/>
      <w:numFmt w:val="lowerLetter"/>
      <w:lvlText w:val="%5."/>
      <w:lvlJc w:val="left"/>
      <w:pPr>
        <w:ind w:left="3664" w:hanging="360"/>
      </w:pPr>
    </w:lvl>
    <w:lvl w:ilvl="5" w:tplc="040C001B" w:tentative="1">
      <w:start w:val="1"/>
      <w:numFmt w:val="lowerRoman"/>
      <w:lvlText w:val="%6."/>
      <w:lvlJc w:val="right"/>
      <w:pPr>
        <w:ind w:left="4384" w:hanging="180"/>
      </w:pPr>
    </w:lvl>
    <w:lvl w:ilvl="6" w:tplc="040C000F" w:tentative="1">
      <w:start w:val="1"/>
      <w:numFmt w:val="decimal"/>
      <w:lvlText w:val="%7."/>
      <w:lvlJc w:val="left"/>
      <w:pPr>
        <w:ind w:left="5104" w:hanging="360"/>
      </w:pPr>
    </w:lvl>
    <w:lvl w:ilvl="7" w:tplc="040C0019" w:tentative="1">
      <w:start w:val="1"/>
      <w:numFmt w:val="lowerLetter"/>
      <w:lvlText w:val="%8."/>
      <w:lvlJc w:val="left"/>
      <w:pPr>
        <w:ind w:left="5824" w:hanging="360"/>
      </w:pPr>
    </w:lvl>
    <w:lvl w:ilvl="8" w:tplc="040C001B" w:tentative="1">
      <w:start w:val="1"/>
      <w:numFmt w:val="lowerRoman"/>
      <w:lvlText w:val="%9."/>
      <w:lvlJc w:val="right"/>
      <w:pPr>
        <w:ind w:left="6544" w:hanging="180"/>
      </w:pPr>
    </w:lvl>
  </w:abstractNum>
  <w:abstractNum w:abstractNumId="2" w15:restartNumberingAfterBreak="0">
    <w:nsid w:val="09D31123"/>
    <w:multiLevelType w:val="multilevel"/>
    <w:tmpl w:val="7D882886"/>
    <w:lvl w:ilvl="0">
      <w:start w:val="9"/>
      <w:numFmt w:val="decimal"/>
      <w:lvlText w:val="%1."/>
      <w:lvlJc w:val="left"/>
      <w:pPr>
        <w:ind w:left="36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0A8E20CE"/>
    <w:multiLevelType w:val="multilevel"/>
    <w:tmpl w:val="1BEA610E"/>
    <w:lvl w:ilvl="0">
      <w:start w:val="9"/>
      <w:numFmt w:val="decimal"/>
      <w:lvlText w:val="%1."/>
      <w:lvlJc w:val="left"/>
      <w:pPr>
        <w:ind w:left="36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10EF5BAF"/>
    <w:multiLevelType w:val="hybridMultilevel"/>
    <w:tmpl w:val="FFA64496"/>
    <w:lvl w:ilvl="0" w:tplc="7476553E">
      <w:start w:val="1"/>
      <w:numFmt w:val="decimal"/>
      <w:lvlText w:val="%1."/>
      <w:lvlJc w:val="left"/>
      <w:pPr>
        <w:ind w:left="283" w:hanging="283"/>
      </w:pPr>
      <w:rPr>
        <w:rFonts w:hAnsi="Arial Unicode MS"/>
        <w:b/>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48200EE"/>
    <w:multiLevelType w:val="multilevel"/>
    <w:tmpl w:val="88327124"/>
    <w:lvl w:ilvl="0">
      <w:start w:val="6"/>
      <w:numFmt w:val="decimal"/>
      <w:lvlText w:val="%1."/>
      <w:lvlJc w:val="left"/>
      <w:pPr>
        <w:ind w:left="36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6" w15:restartNumberingAfterBreak="0">
    <w:nsid w:val="1D37763C"/>
    <w:multiLevelType w:val="multilevel"/>
    <w:tmpl w:val="A6326F96"/>
    <w:lvl w:ilvl="0">
      <w:start w:val="8"/>
      <w:numFmt w:val="decimal"/>
      <w:lvlText w:val="%1."/>
      <w:lvlJc w:val="left"/>
      <w:pPr>
        <w:ind w:left="36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7" w15:restartNumberingAfterBreak="0">
    <w:nsid w:val="1E107E30"/>
    <w:multiLevelType w:val="hybridMultilevel"/>
    <w:tmpl w:val="3DA07712"/>
    <w:lvl w:ilvl="0" w:tplc="5B6CC634">
      <w:start w:val="1"/>
      <w:numFmt w:val="decimal"/>
      <w:lvlText w:val="(%1)"/>
      <w:lvlJc w:val="left"/>
      <w:pPr>
        <w:ind w:left="643" w:hanging="360"/>
      </w:pPr>
      <w:rPr>
        <w:rFonts w:eastAsia="Arial Unicode MS" w:hint="default"/>
      </w:rPr>
    </w:lvl>
    <w:lvl w:ilvl="1" w:tplc="040C0019" w:tentative="1">
      <w:start w:val="1"/>
      <w:numFmt w:val="lowerLetter"/>
      <w:lvlText w:val="%2."/>
      <w:lvlJc w:val="left"/>
      <w:pPr>
        <w:ind w:left="1363" w:hanging="360"/>
      </w:pPr>
    </w:lvl>
    <w:lvl w:ilvl="2" w:tplc="040C001B" w:tentative="1">
      <w:start w:val="1"/>
      <w:numFmt w:val="lowerRoman"/>
      <w:lvlText w:val="%3."/>
      <w:lvlJc w:val="righ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abstractNum w:abstractNumId="8" w15:restartNumberingAfterBreak="0">
    <w:nsid w:val="1E2930AA"/>
    <w:multiLevelType w:val="hybridMultilevel"/>
    <w:tmpl w:val="50146254"/>
    <w:lvl w:ilvl="0" w:tplc="A73E94D0">
      <w:start w:val="5"/>
      <w:numFmt w:val="bullet"/>
      <w:lvlText w:val="-"/>
      <w:lvlJc w:val="left"/>
      <w:pPr>
        <w:ind w:left="1080" w:hanging="360"/>
      </w:pPr>
      <w:rPr>
        <w:rFonts w:ascii="Calibri" w:hAnsi="Calibri"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1FAF466A"/>
    <w:multiLevelType w:val="hybridMultilevel"/>
    <w:tmpl w:val="4A60C1C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24A200E1"/>
    <w:multiLevelType w:val="hybridMultilevel"/>
    <w:tmpl w:val="E90CEE48"/>
    <w:lvl w:ilvl="0" w:tplc="005643A4">
      <w:start w:val="8"/>
      <w:numFmt w:val="decimal"/>
      <w:lvlText w:val="%1."/>
      <w:lvlJc w:val="left"/>
      <w:pPr>
        <w:ind w:left="502" w:hanging="360"/>
      </w:pPr>
      <w:rPr>
        <w:rFonts w:hint="default"/>
        <w:b/>
        <w:bCs w:val="0"/>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7971279"/>
    <w:multiLevelType w:val="hybridMultilevel"/>
    <w:tmpl w:val="49DCE40A"/>
    <w:lvl w:ilvl="0" w:tplc="E1948028">
      <w:start w:val="1"/>
      <w:numFmt w:val="decimal"/>
      <w:lvlText w:val="%1."/>
      <w:lvlJc w:val="left"/>
      <w:pPr>
        <w:ind w:left="360" w:hanging="360"/>
      </w:pPr>
      <w:rPr>
        <w:rFonts w:hint="default"/>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28167F59"/>
    <w:multiLevelType w:val="hybridMultilevel"/>
    <w:tmpl w:val="671AD082"/>
    <w:lvl w:ilvl="0" w:tplc="85EE8E8E">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281E49AB"/>
    <w:multiLevelType w:val="multilevel"/>
    <w:tmpl w:val="88327124"/>
    <w:lvl w:ilvl="0">
      <w:start w:val="6"/>
      <w:numFmt w:val="decimal"/>
      <w:lvlText w:val="%1."/>
      <w:lvlJc w:val="left"/>
      <w:pPr>
        <w:ind w:left="36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4" w15:restartNumberingAfterBreak="0">
    <w:nsid w:val="2A0D77DE"/>
    <w:multiLevelType w:val="hybridMultilevel"/>
    <w:tmpl w:val="97DC4502"/>
    <w:lvl w:ilvl="0" w:tplc="A73E94D0">
      <w:start w:val="5"/>
      <w:numFmt w:val="bullet"/>
      <w:lvlText w:val="-"/>
      <w:lvlJc w:val="left"/>
      <w:pPr>
        <w:ind w:left="502" w:hanging="360"/>
      </w:pPr>
      <w:rPr>
        <w:rFonts w:ascii="Calibri" w:hAnsi="Calibri"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5" w15:restartNumberingAfterBreak="0">
    <w:nsid w:val="2B9A6410"/>
    <w:multiLevelType w:val="hybridMultilevel"/>
    <w:tmpl w:val="16005F40"/>
    <w:lvl w:ilvl="0" w:tplc="867CD6F6">
      <w:start w:val="1"/>
      <w:numFmt w:val="decimal"/>
      <w:lvlText w:val="%1."/>
      <w:lvlJc w:val="left"/>
      <w:pPr>
        <w:ind w:left="502" w:hanging="360"/>
      </w:pPr>
      <w:rPr>
        <w:rFonts w:hint="default"/>
        <w:b/>
        <w:bCs w:val="0"/>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C045BD3"/>
    <w:multiLevelType w:val="multilevel"/>
    <w:tmpl w:val="BC8601B0"/>
    <w:lvl w:ilvl="0">
      <w:start w:val="5"/>
      <w:numFmt w:val="decimal"/>
      <w:lvlText w:val="%1."/>
      <w:lvlJc w:val="left"/>
      <w:pPr>
        <w:ind w:left="36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7" w15:restartNumberingAfterBreak="0">
    <w:nsid w:val="32483913"/>
    <w:multiLevelType w:val="hybridMultilevel"/>
    <w:tmpl w:val="FFB8C9DC"/>
    <w:lvl w:ilvl="0" w:tplc="76FC3A9C">
      <w:start w:val="300"/>
      <w:numFmt w:val="bullet"/>
      <w:lvlText w:val="-"/>
      <w:lvlJc w:val="left"/>
      <w:pPr>
        <w:ind w:left="405" w:hanging="360"/>
      </w:pPr>
      <w:rPr>
        <w:rFonts w:ascii="Calibri" w:eastAsiaTheme="minorHAnsi" w:hAnsi="Calibri" w:cs="Arial"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8" w15:restartNumberingAfterBreak="0">
    <w:nsid w:val="325D4602"/>
    <w:multiLevelType w:val="hybridMultilevel"/>
    <w:tmpl w:val="0D2E1C06"/>
    <w:lvl w:ilvl="0" w:tplc="7476553E">
      <w:start w:val="1"/>
      <w:numFmt w:val="decimal"/>
      <w:lvlText w:val="%1."/>
      <w:lvlJc w:val="left"/>
      <w:pPr>
        <w:ind w:left="283" w:hanging="283"/>
      </w:pPr>
      <w:rPr>
        <w:rFonts w:hAnsi="Arial Unicode MS"/>
        <w:b/>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4C4E9C">
      <w:start w:val="1"/>
      <w:numFmt w:val="decimal"/>
      <w:lvlText w:val="%2."/>
      <w:lvlJc w:val="left"/>
      <w:pPr>
        <w:ind w:left="1003" w:hanging="283"/>
      </w:pPr>
      <w:rPr>
        <w:rFonts w:hAnsi="Arial Unicode M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EB8F8">
      <w:start w:val="1"/>
      <w:numFmt w:val="decimal"/>
      <w:lvlText w:val="%3."/>
      <w:lvlJc w:val="left"/>
      <w:pPr>
        <w:ind w:left="1723" w:hanging="283"/>
      </w:pPr>
      <w:rPr>
        <w:rFonts w:hAnsi="Arial Unicode M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081206">
      <w:start w:val="1"/>
      <w:numFmt w:val="decimal"/>
      <w:lvlText w:val="%4."/>
      <w:lvlJc w:val="left"/>
      <w:pPr>
        <w:ind w:left="2443" w:hanging="283"/>
      </w:pPr>
      <w:rPr>
        <w:rFonts w:hAnsi="Arial Unicode M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84A23B2">
      <w:start w:val="1"/>
      <w:numFmt w:val="decimal"/>
      <w:lvlText w:val="%5."/>
      <w:lvlJc w:val="left"/>
      <w:pPr>
        <w:ind w:left="3163" w:hanging="283"/>
      </w:pPr>
      <w:rPr>
        <w:rFonts w:hAnsi="Arial Unicode M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0EC4CD8">
      <w:start w:val="1"/>
      <w:numFmt w:val="decimal"/>
      <w:lvlText w:val="%6."/>
      <w:lvlJc w:val="left"/>
      <w:pPr>
        <w:ind w:left="3883" w:hanging="283"/>
      </w:pPr>
      <w:rPr>
        <w:rFonts w:hAnsi="Arial Unicode M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04A850">
      <w:start w:val="1"/>
      <w:numFmt w:val="decimal"/>
      <w:lvlText w:val="%7."/>
      <w:lvlJc w:val="left"/>
      <w:pPr>
        <w:ind w:left="4603" w:hanging="283"/>
      </w:pPr>
      <w:rPr>
        <w:rFonts w:hAnsi="Arial Unicode M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F487E62">
      <w:start w:val="1"/>
      <w:numFmt w:val="decimal"/>
      <w:lvlText w:val="%8."/>
      <w:lvlJc w:val="left"/>
      <w:pPr>
        <w:ind w:left="5323" w:hanging="283"/>
      </w:pPr>
      <w:rPr>
        <w:rFonts w:hAnsi="Arial Unicode M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044408">
      <w:start w:val="1"/>
      <w:numFmt w:val="decimal"/>
      <w:lvlText w:val="%9."/>
      <w:lvlJc w:val="left"/>
      <w:pPr>
        <w:ind w:left="6043" w:hanging="283"/>
      </w:pPr>
      <w:rPr>
        <w:rFonts w:hAnsi="Arial Unicode M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39E94F86"/>
    <w:multiLevelType w:val="multilevel"/>
    <w:tmpl w:val="CD40C908"/>
    <w:lvl w:ilvl="0">
      <w:start w:val="7"/>
      <w:numFmt w:val="decimal"/>
      <w:lvlText w:val="%1."/>
      <w:lvlJc w:val="left"/>
      <w:pPr>
        <w:ind w:left="36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20" w15:restartNumberingAfterBreak="0">
    <w:nsid w:val="3BFC79B3"/>
    <w:multiLevelType w:val="hybridMultilevel"/>
    <w:tmpl w:val="28AA6A78"/>
    <w:lvl w:ilvl="0" w:tplc="A73E94D0">
      <w:start w:val="5"/>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3F8D4BD6"/>
    <w:multiLevelType w:val="multilevel"/>
    <w:tmpl w:val="CC68710E"/>
    <w:lvl w:ilvl="0">
      <w:start w:val="1"/>
      <w:numFmt w:val="decimal"/>
      <w:lvlText w:val="%1."/>
      <w:lvlJc w:val="left"/>
      <w:pPr>
        <w:ind w:left="283" w:hanging="283"/>
      </w:pPr>
      <w:rPr>
        <w:rFonts w:hAnsi="Arial Unicode MS"/>
        <w:b/>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2" w15:restartNumberingAfterBreak="0">
    <w:nsid w:val="453B2477"/>
    <w:multiLevelType w:val="hybridMultilevel"/>
    <w:tmpl w:val="6666F0C4"/>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453C6403"/>
    <w:multiLevelType w:val="hybridMultilevel"/>
    <w:tmpl w:val="29D67096"/>
    <w:lvl w:ilvl="0" w:tplc="A73E94D0">
      <w:start w:val="5"/>
      <w:numFmt w:val="bullet"/>
      <w:lvlText w:val="-"/>
      <w:lvlJc w:val="left"/>
      <w:pPr>
        <w:ind w:left="360" w:hanging="360"/>
      </w:pPr>
      <w:rPr>
        <w:rFonts w:ascii="Calibri" w:hAnsi="Calibri" w:hint="default"/>
      </w:rPr>
    </w:lvl>
    <w:lvl w:ilvl="1" w:tplc="A73E94D0">
      <w:start w:val="5"/>
      <w:numFmt w:val="bullet"/>
      <w:lvlText w:val="-"/>
      <w:lvlJc w:val="left"/>
      <w:pPr>
        <w:ind w:left="1080" w:hanging="360"/>
      </w:pPr>
      <w:rPr>
        <w:rFonts w:ascii="Calibri" w:hAnsi="Calibr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46003BB6"/>
    <w:multiLevelType w:val="hybridMultilevel"/>
    <w:tmpl w:val="A23AF9A2"/>
    <w:lvl w:ilvl="0" w:tplc="A796C906">
      <w:start w:val="8"/>
      <w:numFmt w:val="decimal"/>
      <w:lvlText w:val="%1."/>
      <w:lvlJc w:val="left"/>
      <w:pPr>
        <w:ind w:left="360" w:hanging="360"/>
      </w:pPr>
      <w:rPr>
        <w:rFonts w:hint="default"/>
        <w:b/>
        <w:bCs w:val="0"/>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8F22301"/>
    <w:multiLevelType w:val="multilevel"/>
    <w:tmpl w:val="20140476"/>
    <w:numStyleLink w:val="Style1import"/>
  </w:abstractNum>
  <w:abstractNum w:abstractNumId="26" w15:restartNumberingAfterBreak="0">
    <w:nsid w:val="4C66184C"/>
    <w:multiLevelType w:val="hybridMultilevel"/>
    <w:tmpl w:val="AE52F42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4E717F4F"/>
    <w:multiLevelType w:val="hybridMultilevel"/>
    <w:tmpl w:val="CAC8D194"/>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50785B94"/>
    <w:multiLevelType w:val="multilevel"/>
    <w:tmpl w:val="D8FE2778"/>
    <w:lvl w:ilvl="0">
      <w:start w:val="4"/>
      <w:numFmt w:val="decimal"/>
      <w:lvlText w:val="%1."/>
      <w:lvlJc w:val="left"/>
      <w:pPr>
        <w:ind w:left="36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29" w15:restartNumberingAfterBreak="0">
    <w:nsid w:val="554A2E04"/>
    <w:multiLevelType w:val="multilevel"/>
    <w:tmpl w:val="1BEA610E"/>
    <w:lvl w:ilvl="0">
      <w:start w:val="9"/>
      <w:numFmt w:val="decimal"/>
      <w:lvlText w:val="%1."/>
      <w:lvlJc w:val="left"/>
      <w:pPr>
        <w:ind w:left="36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30" w15:restartNumberingAfterBreak="0">
    <w:nsid w:val="568564D1"/>
    <w:multiLevelType w:val="multilevel"/>
    <w:tmpl w:val="A6326F96"/>
    <w:lvl w:ilvl="0">
      <w:start w:val="8"/>
      <w:numFmt w:val="decimal"/>
      <w:lvlText w:val="%1."/>
      <w:lvlJc w:val="left"/>
      <w:pPr>
        <w:ind w:left="36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31" w15:restartNumberingAfterBreak="0">
    <w:nsid w:val="60C47AF6"/>
    <w:multiLevelType w:val="hybridMultilevel"/>
    <w:tmpl w:val="AACCD3A0"/>
    <w:lvl w:ilvl="0" w:tplc="94B8BFCE">
      <w:start w:val="9"/>
      <w:numFmt w:val="decimal"/>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13037FE"/>
    <w:multiLevelType w:val="multilevel"/>
    <w:tmpl w:val="1BEA610E"/>
    <w:lvl w:ilvl="0">
      <w:start w:val="9"/>
      <w:numFmt w:val="decimal"/>
      <w:lvlText w:val="%1."/>
      <w:lvlJc w:val="left"/>
      <w:pPr>
        <w:ind w:left="36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33" w15:restartNumberingAfterBreak="0">
    <w:nsid w:val="62AD618B"/>
    <w:multiLevelType w:val="hybridMultilevel"/>
    <w:tmpl w:val="E992229E"/>
    <w:lvl w:ilvl="0" w:tplc="93467E7E">
      <w:start w:val="7"/>
      <w:numFmt w:val="decimal"/>
      <w:lvlText w:val="%1."/>
      <w:lvlJc w:val="left"/>
      <w:pPr>
        <w:ind w:left="360" w:hanging="360"/>
      </w:pPr>
      <w:rPr>
        <w:rFonts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675F6EB3"/>
    <w:multiLevelType w:val="hybridMultilevel"/>
    <w:tmpl w:val="20140476"/>
    <w:styleLink w:val="Style1import"/>
    <w:lvl w:ilvl="0" w:tplc="98768732">
      <w:start w:val="1"/>
      <w:numFmt w:val="decimal"/>
      <w:lvlText w:val="%1."/>
      <w:lvlJc w:val="left"/>
      <w:pPr>
        <w:ind w:left="283" w:hanging="283"/>
      </w:pPr>
      <w:rPr>
        <w:rFonts w:hAnsi="Arial Unicode M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1E513E">
      <w:start w:val="1"/>
      <w:numFmt w:val="decimal"/>
      <w:lvlText w:val="%2."/>
      <w:lvlJc w:val="left"/>
      <w:pPr>
        <w:ind w:left="1003" w:hanging="283"/>
      </w:pPr>
      <w:rPr>
        <w:rFonts w:hAnsi="Arial Unicode M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D27E20">
      <w:start w:val="1"/>
      <w:numFmt w:val="decimal"/>
      <w:lvlText w:val="%3."/>
      <w:lvlJc w:val="left"/>
      <w:pPr>
        <w:ind w:left="1723" w:hanging="283"/>
      </w:pPr>
      <w:rPr>
        <w:rFonts w:hAnsi="Arial Unicode M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84D064">
      <w:start w:val="1"/>
      <w:numFmt w:val="decimal"/>
      <w:lvlText w:val="%4."/>
      <w:lvlJc w:val="left"/>
      <w:pPr>
        <w:ind w:left="2443" w:hanging="283"/>
      </w:pPr>
      <w:rPr>
        <w:rFonts w:hAnsi="Arial Unicode M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AE9672">
      <w:start w:val="1"/>
      <w:numFmt w:val="decimal"/>
      <w:lvlText w:val="%5."/>
      <w:lvlJc w:val="left"/>
      <w:pPr>
        <w:ind w:left="3163" w:hanging="283"/>
      </w:pPr>
      <w:rPr>
        <w:rFonts w:hAnsi="Arial Unicode M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EE0A04C">
      <w:start w:val="1"/>
      <w:numFmt w:val="decimal"/>
      <w:lvlText w:val="%6."/>
      <w:lvlJc w:val="left"/>
      <w:pPr>
        <w:ind w:left="3883" w:hanging="283"/>
      </w:pPr>
      <w:rPr>
        <w:rFonts w:hAnsi="Arial Unicode M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A86042C">
      <w:start w:val="1"/>
      <w:numFmt w:val="decimal"/>
      <w:lvlText w:val="%7."/>
      <w:lvlJc w:val="left"/>
      <w:pPr>
        <w:ind w:left="4603" w:hanging="283"/>
      </w:pPr>
      <w:rPr>
        <w:rFonts w:hAnsi="Arial Unicode M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5C6F74">
      <w:start w:val="1"/>
      <w:numFmt w:val="decimal"/>
      <w:lvlText w:val="%8."/>
      <w:lvlJc w:val="left"/>
      <w:pPr>
        <w:ind w:left="5323" w:hanging="283"/>
      </w:pPr>
      <w:rPr>
        <w:rFonts w:hAnsi="Arial Unicode M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DA24EC">
      <w:start w:val="1"/>
      <w:numFmt w:val="decimal"/>
      <w:lvlText w:val="%9."/>
      <w:lvlJc w:val="left"/>
      <w:pPr>
        <w:ind w:left="6043" w:hanging="283"/>
      </w:pPr>
      <w:rPr>
        <w:rFonts w:hAnsi="Arial Unicode M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9D42937"/>
    <w:multiLevelType w:val="hybridMultilevel"/>
    <w:tmpl w:val="83364CAA"/>
    <w:lvl w:ilvl="0" w:tplc="E34C8E60">
      <w:start w:val="1"/>
      <w:numFmt w:val="decimal"/>
      <w:lvlText w:val="%1."/>
      <w:lvlJc w:val="left"/>
      <w:pPr>
        <w:ind w:left="720" w:hanging="360"/>
      </w:pPr>
      <w:rPr>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DDF58F2"/>
    <w:multiLevelType w:val="multilevel"/>
    <w:tmpl w:val="CD40C908"/>
    <w:lvl w:ilvl="0">
      <w:start w:val="7"/>
      <w:numFmt w:val="decimal"/>
      <w:lvlText w:val="%1."/>
      <w:lvlJc w:val="left"/>
      <w:pPr>
        <w:ind w:left="36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37" w15:restartNumberingAfterBreak="0">
    <w:nsid w:val="70C052FB"/>
    <w:multiLevelType w:val="multilevel"/>
    <w:tmpl w:val="88327124"/>
    <w:lvl w:ilvl="0">
      <w:start w:val="6"/>
      <w:numFmt w:val="decimal"/>
      <w:lvlText w:val="%1."/>
      <w:lvlJc w:val="left"/>
      <w:pPr>
        <w:ind w:left="36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38" w15:restartNumberingAfterBreak="0">
    <w:nsid w:val="78675116"/>
    <w:multiLevelType w:val="multilevel"/>
    <w:tmpl w:val="278EB52E"/>
    <w:lvl w:ilvl="0">
      <w:start w:val="1"/>
      <w:numFmt w:val="decimal"/>
      <w:lvlText w:val="%1."/>
      <w:lvlJc w:val="left"/>
      <w:pPr>
        <w:ind w:left="283" w:hanging="283"/>
      </w:pPr>
      <w:rPr>
        <w:rFonts w:hAnsi="Arial Unicode MS"/>
        <w:b/>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39" w15:restartNumberingAfterBreak="0">
    <w:nsid w:val="7CC01588"/>
    <w:multiLevelType w:val="hybridMultilevel"/>
    <w:tmpl w:val="C584F0C2"/>
    <w:lvl w:ilvl="0" w:tplc="0CD48590">
      <w:start w:val="1"/>
      <w:numFmt w:val="decimal"/>
      <w:lvlText w:val="%1."/>
      <w:lvlJc w:val="left"/>
      <w:pPr>
        <w:ind w:left="360" w:hanging="360"/>
      </w:pPr>
      <w:rPr>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0" w15:restartNumberingAfterBreak="0">
    <w:nsid w:val="7FEE1E16"/>
    <w:multiLevelType w:val="hybridMultilevel"/>
    <w:tmpl w:val="1FB61250"/>
    <w:lvl w:ilvl="0" w:tplc="FAE6CF46">
      <w:start w:val="1"/>
      <w:numFmt w:val="decimal"/>
      <w:lvlText w:val="%1."/>
      <w:lvlJc w:val="left"/>
      <w:pPr>
        <w:ind w:left="786" w:hanging="360"/>
      </w:pPr>
      <w:rPr>
        <w:rFonts w:eastAsiaTheme="minorHAnsi" w:hint="default"/>
        <w:b/>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num w:numId="1">
    <w:abstractNumId w:val="34"/>
  </w:num>
  <w:num w:numId="2">
    <w:abstractNumId w:val="25"/>
    <w:lvlOverride w:ilvl="0">
      <w:lvl w:ilvl="0">
        <w:start w:val="1"/>
        <w:numFmt w:val="decimal"/>
        <w:lvlText w:val="%1."/>
        <w:lvlJc w:val="left"/>
        <w:pPr>
          <w:ind w:left="283" w:hanging="283"/>
        </w:pPr>
        <w:rPr>
          <w:rFonts w:hAnsi="Arial Unicode MS"/>
          <w:b/>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3">
    <w:abstractNumId w:val="25"/>
    <w:lvlOverride w:ilvl="0">
      <w:lvl w:ilvl="0">
        <w:start w:val="1"/>
        <w:numFmt w:val="decimal"/>
        <w:lvlText w:val="%1."/>
        <w:lvlJc w:val="left"/>
        <w:pPr>
          <w:ind w:left="283" w:hanging="283"/>
        </w:pPr>
        <w:rPr>
          <w:rFonts w:hAnsi="Arial Unicode M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decimal"/>
        <w:lvlText w:val="%2."/>
        <w:lvlJc w:val="left"/>
        <w:pPr>
          <w:ind w:left="1003" w:hanging="283"/>
        </w:pPr>
        <w:rPr>
          <w:rFonts w:hAnsi="Arial Unicode M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start w:val="1"/>
        <w:numFmt w:val="decimal"/>
        <w:lvlText w:val="%3."/>
        <w:lvlJc w:val="left"/>
        <w:pPr>
          <w:ind w:left="1723" w:hanging="283"/>
        </w:pPr>
        <w:rPr>
          <w:rFonts w:hAnsi="Arial Unicode M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start w:val="1"/>
        <w:numFmt w:val="decimal"/>
        <w:lvlText w:val="%4."/>
        <w:lvlJc w:val="left"/>
        <w:pPr>
          <w:ind w:left="2443" w:hanging="283"/>
        </w:pPr>
        <w:rPr>
          <w:rFonts w:hAnsi="Arial Unicode M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start w:val="1"/>
        <w:numFmt w:val="decimal"/>
        <w:lvlText w:val="%5."/>
        <w:lvlJc w:val="left"/>
        <w:pPr>
          <w:ind w:left="3163" w:hanging="283"/>
        </w:pPr>
        <w:rPr>
          <w:rFonts w:hAnsi="Arial Unicode M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decimal"/>
        <w:lvlText w:val="%6."/>
        <w:lvlJc w:val="left"/>
        <w:pPr>
          <w:ind w:left="3883" w:hanging="283"/>
        </w:pPr>
        <w:rPr>
          <w:rFonts w:hAnsi="Arial Unicode M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start w:val="1"/>
        <w:numFmt w:val="decimal"/>
        <w:lvlText w:val="%7."/>
        <w:lvlJc w:val="left"/>
        <w:pPr>
          <w:ind w:left="4603" w:hanging="283"/>
        </w:pPr>
        <w:rPr>
          <w:rFonts w:hAnsi="Arial Unicode M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start w:val="1"/>
        <w:numFmt w:val="decimal"/>
        <w:lvlText w:val="%8."/>
        <w:lvlJc w:val="left"/>
        <w:pPr>
          <w:ind w:left="5323" w:hanging="283"/>
        </w:pPr>
        <w:rPr>
          <w:rFonts w:hAnsi="Arial Unicode M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start w:val="1"/>
        <w:numFmt w:val="decimal"/>
        <w:lvlText w:val="%9."/>
        <w:lvlJc w:val="left"/>
        <w:pPr>
          <w:ind w:left="6043" w:hanging="283"/>
        </w:pPr>
        <w:rPr>
          <w:rFonts w:hAnsi="Arial Unicode M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4">
    <w:abstractNumId w:val="40"/>
  </w:num>
  <w:num w:numId="5">
    <w:abstractNumId w:val="13"/>
  </w:num>
  <w:num w:numId="6">
    <w:abstractNumId w:val="7"/>
  </w:num>
  <w:num w:numId="7">
    <w:abstractNumId w:val="15"/>
  </w:num>
  <w:num w:numId="8">
    <w:abstractNumId w:val="11"/>
  </w:num>
  <w:num w:numId="9">
    <w:abstractNumId w:val="12"/>
  </w:num>
  <w:num w:numId="10">
    <w:abstractNumId w:val="8"/>
  </w:num>
  <w:num w:numId="11">
    <w:abstractNumId w:val="25"/>
  </w:num>
  <w:num w:numId="12">
    <w:abstractNumId w:val="18"/>
  </w:num>
  <w:num w:numId="13">
    <w:abstractNumId w:val="4"/>
  </w:num>
  <w:num w:numId="14">
    <w:abstractNumId w:val="1"/>
  </w:num>
  <w:num w:numId="15">
    <w:abstractNumId w:val="38"/>
  </w:num>
  <w:num w:numId="16">
    <w:abstractNumId w:val="21"/>
  </w:num>
  <w:num w:numId="17">
    <w:abstractNumId w:val="16"/>
  </w:num>
  <w:num w:numId="18">
    <w:abstractNumId w:val="36"/>
  </w:num>
  <w:num w:numId="19">
    <w:abstractNumId w:val="19"/>
  </w:num>
  <w:num w:numId="20">
    <w:abstractNumId w:val="2"/>
  </w:num>
  <w:num w:numId="21">
    <w:abstractNumId w:val="6"/>
  </w:num>
  <w:num w:numId="22">
    <w:abstractNumId w:val="30"/>
  </w:num>
  <w:num w:numId="23">
    <w:abstractNumId w:val="28"/>
  </w:num>
  <w:num w:numId="24">
    <w:abstractNumId w:val="23"/>
  </w:num>
  <w:num w:numId="25">
    <w:abstractNumId w:val="37"/>
  </w:num>
  <w:num w:numId="26">
    <w:abstractNumId w:val="5"/>
  </w:num>
  <w:num w:numId="27">
    <w:abstractNumId w:val="29"/>
  </w:num>
  <w:num w:numId="28">
    <w:abstractNumId w:val="3"/>
  </w:num>
  <w:num w:numId="29">
    <w:abstractNumId w:val="32"/>
  </w:num>
  <w:num w:numId="30">
    <w:abstractNumId w:val="17"/>
  </w:num>
  <w:num w:numId="31">
    <w:abstractNumId w:val="35"/>
  </w:num>
  <w:num w:numId="32">
    <w:abstractNumId w:val="22"/>
  </w:num>
  <w:num w:numId="33">
    <w:abstractNumId w:val="14"/>
  </w:num>
  <w:num w:numId="34">
    <w:abstractNumId w:val="26"/>
  </w:num>
  <w:num w:numId="35">
    <w:abstractNumId w:val="20"/>
  </w:num>
  <w:num w:numId="36">
    <w:abstractNumId w:val="27"/>
  </w:num>
  <w:num w:numId="37">
    <w:abstractNumId w:val="33"/>
  </w:num>
  <w:num w:numId="38">
    <w:abstractNumId w:val="10"/>
  </w:num>
  <w:num w:numId="39">
    <w:abstractNumId w:val="24"/>
  </w:num>
  <w:num w:numId="40">
    <w:abstractNumId w:val="9"/>
  </w:num>
  <w:num w:numId="41">
    <w:abstractNumId w:val="0"/>
  </w:num>
  <w:num w:numId="42">
    <w:abstractNumId w:val="39"/>
  </w:num>
  <w:num w:numId="43">
    <w:abstractNumId w:val="3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siane Levy">
    <w15:presenceInfo w15:providerId="None" w15:userId="Josiane Lev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comments="0" w:insDel="0" w:formatting="0" w:inkAnnotations="0"/>
  <w:doNotTrackMoves/>
  <w:doNotTrackFormatting/>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0C5"/>
    <w:rsid w:val="00004891"/>
    <w:rsid w:val="00026E66"/>
    <w:rsid w:val="00030BC3"/>
    <w:rsid w:val="000530FE"/>
    <w:rsid w:val="00081068"/>
    <w:rsid w:val="0009646B"/>
    <w:rsid w:val="000C4BA5"/>
    <w:rsid w:val="000F3E08"/>
    <w:rsid w:val="00106CA4"/>
    <w:rsid w:val="00111E97"/>
    <w:rsid w:val="001510C5"/>
    <w:rsid w:val="00194C6F"/>
    <w:rsid w:val="001A2511"/>
    <w:rsid w:val="001B19E8"/>
    <w:rsid w:val="001B3D2F"/>
    <w:rsid w:val="001C3985"/>
    <w:rsid w:val="001F5927"/>
    <w:rsid w:val="00257A09"/>
    <w:rsid w:val="00267150"/>
    <w:rsid w:val="002814F5"/>
    <w:rsid w:val="002E0A9F"/>
    <w:rsid w:val="002E3008"/>
    <w:rsid w:val="002E44E2"/>
    <w:rsid w:val="0031225A"/>
    <w:rsid w:val="00315698"/>
    <w:rsid w:val="00323959"/>
    <w:rsid w:val="00370185"/>
    <w:rsid w:val="003A0647"/>
    <w:rsid w:val="003D622F"/>
    <w:rsid w:val="003E160C"/>
    <w:rsid w:val="003E6F50"/>
    <w:rsid w:val="00401B87"/>
    <w:rsid w:val="0044020A"/>
    <w:rsid w:val="00476B8F"/>
    <w:rsid w:val="004826EB"/>
    <w:rsid w:val="004A55F0"/>
    <w:rsid w:val="004B0404"/>
    <w:rsid w:val="004C5CC1"/>
    <w:rsid w:val="004D201C"/>
    <w:rsid w:val="004D7319"/>
    <w:rsid w:val="004E1811"/>
    <w:rsid w:val="004E22B7"/>
    <w:rsid w:val="004F0426"/>
    <w:rsid w:val="00505CA1"/>
    <w:rsid w:val="00506636"/>
    <w:rsid w:val="00512349"/>
    <w:rsid w:val="00516998"/>
    <w:rsid w:val="00526B3B"/>
    <w:rsid w:val="005518FC"/>
    <w:rsid w:val="00560A44"/>
    <w:rsid w:val="00560CE2"/>
    <w:rsid w:val="005A74DF"/>
    <w:rsid w:val="005B515E"/>
    <w:rsid w:val="005D3A42"/>
    <w:rsid w:val="005D767B"/>
    <w:rsid w:val="005E11C7"/>
    <w:rsid w:val="006069F4"/>
    <w:rsid w:val="00616AEB"/>
    <w:rsid w:val="00640C77"/>
    <w:rsid w:val="0066437F"/>
    <w:rsid w:val="00676B4E"/>
    <w:rsid w:val="00685359"/>
    <w:rsid w:val="006B1F31"/>
    <w:rsid w:val="006B493B"/>
    <w:rsid w:val="006C28EC"/>
    <w:rsid w:val="006C53CC"/>
    <w:rsid w:val="006C57FC"/>
    <w:rsid w:val="006C5C74"/>
    <w:rsid w:val="007016FD"/>
    <w:rsid w:val="00706AF5"/>
    <w:rsid w:val="00717159"/>
    <w:rsid w:val="007277C9"/>
    <w:rsid w:val="00746951"/>
    <w:rsid w:val="00756585"/>
    <w:rsid w:val="00782DF9"/>
    <w:rsid w:val="00786554"/>
    <w:rsid w:val="0079559C"/>
    <w:rsid w:val="007C3332"/>
    <w:rsid w:val="007C66E0"/>
    <w:rsid w:val="007E4D11"/>
    <w:rsid w:val="008164B6"/>
    <w:rsid w:val="0082423F"/>
    <w:rsid w:val="008253DB"/>
    <w:rsid w:val="008275AF"/>
    <w:rsid w:val="008317DF"/>
    <w:rsid w:val="00863A1B"/>
    <w:rsid w:val="008907C8"/>
    <w:rsid w:val="008C47EC"/>
    <w:rsid w:val="008D0AEC"/>
    <w:rsid w:val="008E13D5"/>
    <w:rsid w:val="008E3DB2"/>
    <w:rsid w:val="008E5C7B"/>
    <w:rsid w:val="008F4833"/>
    <w:rsid w:val="008F641E"/>
    <w:rsid w:val="008F7616"/>
    <w:rsid w:val="00940662"/>
    <w:rsid w:val="00940802"/>
    <w:rsid w:val="0094485D"/>
    <w:rsid w:val="00982DE9"/>
    <w:rsid w:val="00995101"/>
    <w:rsid w:val="009B400C"/>
    <w:rsid w:val="009C0B61"/>
    <w:rsid w:val="009C11F8"/>
    <w:rsid w:val="009C2AB7"/>
    <w:rsid w:val="00A025B6"/>
    <w:rsid w:val="00A074E8"/>
    <w:rsid w:val="00A1400D"/>
    <w:rsid w:val="00A31010"/>
    <w:rsid w:val="00A333ED"/>
    <w:rsid w:val="00A43B35"/>
    <w:rsid w:val="00A634BD"/>
    <w:rsid w:val="00A653F3"/>
    <w:rsid w:val="00A665B5"/>
    <w:rsid w:val="00AA563D"/>
    <w:rsid w:val="00AD3158"/>
    <w:rsid w:val="00AF2A3F"/>
    <w:rsid w:val="00AF67D4"/>
    <w:rsid w:val="00B01449"/>
    <w:rsid w:val="00B04560"/>
    <w:rsid w:val="00B26649"/>
    <w:rsid w:val="00B44043"/>
    <w:rsid w:val="00B51C35"/>
    <w:rsid w:val="00B6421E"/>
    <w:rsid w:val="00B86B1B"/>
    <w:rsid w:val="00B95A16"/>
    <w:rsid w:val="00B96053"/>
    <w:rsid w:val="00BA2D5B"/>
    <w:rsid w:val="00BB1EE4"/>
    <w:rsid w:val="00BB5C28"/>
    <w:rsid w:val="00BC4C80"/>
    <w:rsid w:val="00C32E34"/>
    <w:rsid w:val="00C7480B"/>
    <w:rsid w:val="00C92D74"/>
    <w:rsid w:val="00CB6A01"/>
    <w:rsid w:val="00D02336"/>
    <w:rsid w:val="00D40B9F"/>
    <w:rsid w:val="00D5138F"/>
    <w:rsid w:val="00D77A36"/>
    <w:rsid w:val="00D81F21"/>
    <w:rsid w:val="00D90794"/>
    <w:rsid w:val="00DA02E3"/>
    <w:rsid w:val="00DB0CB0"/>
    <w:rsid w:val="00DB783F"/>
    <w:rsid w:val="00DE6BCD"/>
    <w:rsid w:val="00E23DCB"/>
    <w:rsid w:val="00E23F09"/>
    <w:rsid w:val="00E27986"/>
    <w:rsid w:val="00E7403A"/>
    <w:rsid w:val="00E770EF"/>
    <w:rsid w:val="00E86C9E"/>
    <w:rsid w:val="00E927B6"/>
    <w:rsid w:val="00E97B85"/>
    <w:rsid w:val="00EC11BD"/>
    <w:rsid w:val="00ED0D51"/>
    <w:rsid w:val="00F56BF5"/>
    <w:rsid w:val="00F57AED"/>
    <w:rsid w:val="00F81E90"/>
    <w:rsid w:val="00FB4BAF"/>
    <w:rsid w:val="00FD20B3"/>
    <w:rsid w:val="00FD2A78"/>
    <w:rsid w:val="00FD3B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1D21C22"/>
  <w15:docId w15:val="{948A8FF4-1D13-496A-B2FE-86DB7217D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10C5"/>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paragraph" w:styleId="Titre2">
    <w:name w:val="heading 2"/>
    <w:basedOn w:val="Normal"/>
    <w:next w:val="Normal"/>
    <w:link w:val="Titre2Car"/>
    <w:uiPriority w:val="9"/>
    <w:unhideWhenUsed/>
    <w:qFormat/>
    <w:rsid w:val="00401B87"/>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5529"/>
      </w:tabs>
      <w:spacing w:after="80"/>
      <w:ind w:left="113" w:firstLine="170"/>
      <w:outlineLvl w:val="1"/>
    </w:pPr>
    <w:rPr>
      <w:rFonts w:ascii="Arial" w:eastAsia="Times New Roman" w:hAnsi="Arial" w:cs="Arial"/>
      <w:bCs/>
      <w:bdr w:val="none" w:sz="0" w:space="0" w:color="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5A74DF"/>
    <w:pPr>
      <w:spacing w:after="0" w:line="240" w:lineRule="auto"/>
    </w:pPr>
  </w:style>
  <w:style w:type="paragraph" w:styleId="En-tte">
    <w:name w:val="header"/>
    <w:link w:val="En-tteCar"/>
    <w:uiPriority w:val="99"/>
    <w:rsid w:val="001510C5"/>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u w:color="000000"/>
      <w:bdr w:val="nil"/>
      <w:lang w:eastAsia="fr-FR"/>
    </w:rPr>
  </w:style>
  <w:style w:type="character" w:customStyle="1" w:styleId="En-tteCar">
    <w:name w:val="En-tête Car"/>
    <w:basedOn w:val="Policepardfaut"/>
    <w:link w:val="En-tte"/>
    <w:uiPriority w:val="99"/>
    <w:rsid w:val="001510C5"/>
    <w:rPr>
      <w:rFonts w:ascii="Helvetica Neue" w:eastAsia="Arial Unicode MS" w:hAnsi="Helvetica Neue" w:cs="Arial Unicode MS"/>
      <w:color w:val="000000"/>
      <w:sz w:val="24"/>
      <w:szCs w:val="24"/>
      <w:u w:color="000000"/>
      <w:bdr w:val="nil"/>
      <w:lang w:eastAsia="fr-FR"/>
    </w:rPr>
  </w:style>
  <w:style w:type="character" w:customStyle="1" w:styleId="Aucune">
    <w:name w:val="Aucune"/>
    <w:rsid w:val="001510C5"/>
    <w:rPr>
      <w:lang w:val="fr-FR"/>
    </w:rPr>
  </w:style>
  <w:style w:type="character" w:customStyle="1" w:styleId="AucuneA">
    <w:name w:val="Aucune A"/>
    <w:basedOn w:val="Aucune"/>
    <w:rsid w:val="001510C5"/>
    <w:rPr>
      <w:lang w:val="fr-FR"/>
    </w:rPr>
  </w:style>
  <w:style w:type="paragraph" w:customStyle="1" w:styleId="CorpsA">
    <w:name w:val="Corps A"/>
    <w:rsid w:val="001510C5"/>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fr-FR"/>
    </w:rPr>
  </w:style>
  <w:style w:type="numbering" w:customStyle="1" w:styleId="Style1import">
    <w:name w:val="Style 1 importé"/>
    <w:rsid w:val="001510C5"/>
    <w:pPr>
      <w:numPr>
        <w:numId w:val="1"/>
      </w:numPr>
    </w:pPr>
  </w:style>
  <w:style w:type="paragraph" w:styleId="Paragraphedeliste">
    <w:name w:val="List Paragraph"/>
    <w:basedOn w:val="Normal"/>
    <w:uiPriority w:val="34"/>
    <w:qFormat/>
    <w:rsid w:val="001510C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rPr>
  </w:style>
  <w:style w:type="paragraph" w:styleId="NormalWeb">
    <w:name w:val="Normal (Web)"/>
    <w:basedOn w:val="Normal"/>
    <w:uiPriority w:val="99"/>
    <w:unhideWhenUsed/>
    <w:rsid w:val="001510C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fr-FR"/>
    </w:rPr>
  </w:style>
  <w:style w:type="paragraph" w:styleId="Pieddepage">
    <w:name w:val="footer"/>
    <w:basedOn w:val="Normal"/>
    <w:link w:val="PieddepageCar"/>
    <w:uiPriority w:val="99"/>
    <w:unhideWhenUsed/>
    <w:rsid w:val="001510C5"/>
    <w:pPr>
      <w:tabs>
        <w:tab w:val="center" w:pos="4536"/>
        <w:tab w:val="right" w:pos="9072"/>
      </w:tabs>
    </w:pPr>
  </w:style>
  <w:style w:type="character" w:customStyle="1" w:styleId="PieddepageCar">
    <w:name w:val="Pied de page Car"/>
    <w:basedOn w:val="Policepardfaut"/>
    <w:link w:val="Pieddepage"/>
    <w:uiPriority w:val="99"/>
    <w:rsid w:val="001510C5"/>
    <w:rPr>
      <w:rFonts w:ascii="Times New Roman" w:eastAsia="Arial Unicode MS" w:hAnsi="Times New Roman" w:cs="Times New Roman"/>
      <w:sz w:val="24"/>
      <w:szCs w:val="24"/>
      <w:bdr w:val="nil"/>
      <w:lang w:val="en-US"/>
    </w:rPr>
  </w:style>
  <w:style w:type="table" w:styleId="Grilledutableau">
    <w:name w:val="Table Grid"/>
    <w:basedOn w:val="TableauNormal"/>
    <w:uiPriority w:val="59"/>
    <w:rsid w:val="00A074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moyenne1-Accent5">
    <w:name w:val="Medium Grid 1 Accent 5"/>
    <w:basedOn w:val="TableauNormal"/>
    <w:uiPriority w:val="67"/>
    <w:rsid w:val="006C53CC"/>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paragraph" w:styleId="Textedebulles">
    <w:name w:val="Balloon Text"/>
    <w:basedOn w:val="Normal"/>
    <w:link w:val="TextedebullesCar"/>
    <w:uiPriority w:val="99"/>
    <w:semiHidden/>
    <w:unhideWhenUsed/>
    <w:rsid w:val="00D02336"/>
    <w:rPr>
      <w:rFonts w:ascii="Segoe UI" w:hAnsi="Segoe UI" w:cs="Segoe UI"/>
      <w:sz w:val="18"/>
      <w:szCs w:val="18"/>
    </w:rPr>
  </w:style>
  <w:style w:type="character" w:customStyle="1" w:styleId="TextedebullesCar">
    <w:name w:val="Texte de bulles Car"/>
    <w:basedOn w:val="Policepardfaut"/>
    <w:link w:val="Textedebulles"/>
    <w:uiPriority w:val="99"/>
    <w:semiHidden/>
    <w:rsid w:val="00D02336"/>
    <w:rPr>
      <w:rFonts w:ascii="Segoe UI" w:eastAsia="Arial Unicode MS" w:hAnsi="Segoe UI" w:cs="Segoe UI"/>
      <w:sz w:val="18"/>
      <w:szCs w:val="18"/>
      <w:bdr w:val="nil"/>
    </w:rPr>
  </w:style>
  <w:style w:type="character" w:styleId="Marquedecommentaire">
    <w:name w:val="annotation reference"/>
    <w:basedOn w:val="Policepardfaut"/>
    <w:uiPriority w:val="99"/>
    <w:semiHidden/>
    <w:unhideWhenUsed/>
    <w:rsid w:val="00B51C35"/>
    <w:rPr>
      <w:sz w:val="16"/>
      <w:szCs w:val="16"/>
    </w:rPr>
  </w:style>
  <w:style w:type="paragraph" w:styleId="Commentaire">
    <w:name w:val="annotation text"/>
    <w:basedOn w:val="Normal"/>
    <w:link w:val="CommentaireCar"/>
    <w:uiPriority w:val="99"/>
    <w:semiHidden/>
    <w:unhideWhenUsed/>
    <w:rsid w:val="00B51C35"/>
    <w:rPr>
      <w:sz w:val="20"/>
      <w:szCs w:val="20"/>
    </w:rPr>
  </w:style>
  <w:style w:type="character" w:customStyle="1" w:styleId="CommentaireCar">
    <w:name w:val="Commentaire Car"/>
    <w:basedOn w:val="Policepardfaut"/>
    <w:link w:val="Commentaire"/>
    <w:uiPriority w:val="99"/>
    <w:semiHidden/>
    <w:rsid w:val="00B51C35"/>
    <w:rPr>
      <w:rFonts w:ascii="Times New Roman" w:eastAsia="Arial Unicode MS" w:hAnsi="Times New Roman" w:cs="Times New Roman"/>
      <w:sz w:val="20"/>
      <w:szCs w:val="20"/>
      <w:bdr w:val="nil"/>
    </w:rPr>
  </w:style>
  <w:style w:type="paragraph" w:styleId="Objetducommentaire">
    <w:name w:val="annotation subject"/>
    <w:basedOn w:val="Commentaire"/>
    <w:next w:val="Commentaire"/>
    <w:link w:val="ObjetducommentaireCar"/>
    <w:uiPriority w:val="99"/>
    <w:semiHidden/>
    <w:unhideWhenUsed/>
    <w:rsid w:val="00B51C35"/>
    <w:rPr>
      <w:b/>
      <w:bCs/>
    </w:rPr>
  </w:style>
  <w:style w:type="character" w:customStyle="1" w:styleId="ObjetducommentaireCar">
    <w:name w:val="Objet du commentaire Car"/>
    <w:basedOn w:val="CommentaireCar"/>
    <w:link w:val="Objetducommentaire"/>
    <w:uiPriority w:val="99"/>
    <w:semiHidden/>
    <w:rsid w:val="00B51C35"/>
    <w:rPr>
      <w:rFonts w:ascii="Times New Roman" w:eastAsia="Arial Unicode MS" w:hAnsi="Times New Roman" w:cs="Times New Roman"/>
      <w:b/>
      <w:bCs/>
      <w:sz w:val="20"/>
      <w:szCs w:val="20"/>
      <w:bdr w:val="nil"/>
    </w:rPr>
  </w:style>
  <w:style w:type="paragraph" w:styleId="Rvision">
    <w:name w:val="Revision"/>
    <w:hidden/>
    <w:uiPriority w:val="99"/>
    <w:semiHidden/>
    <w:rsid w:val="00560CE2"/>
    <w:pPr>
      <w:spacing w:after="0" w:line="240" w:lineRule="auto"/>
    </w:pPr>
    <w:rPr>
      <w:rFonts w:ascii="Times New Roman" w:eastAsia="Arial Unicode MS" w:hAnsi="Times New Roman" w:cs="Times New Roman"/>
      <w:sz w:val="24"/>
      <w:szCs w:val="24"/>
      <w:bdr w:val="nil"/>
    </w:rPr>
  </w:style>
  <w:style w:type="character" w:customStyle="1" w:styleId="Titre2Car">
    <w:name w:val="Titre 2 Car"/>
    <w:basedOn w:val="Policepardfaut"/>
    <w:link w:val="Titre2"/>
    <w:uiPriority w:val="9"/>
    <w:rsid w:val="00401B87"/>
    <w:rPr>
      <w:rFonts w:ascii="Arial" w:eastAsia="Times New Roman" w:hAnsi="Arial" w:cs="Arial"/>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commentsExtended" Target="commentsExtended.xml"/><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comments" Target="comments.xml"/><Relationship Id="rId17" Type="http://schemas.microsoft.com/office/2007/relationships/hdphoto" Target="media/hdphoto1.wdp"/><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092C31-57C4-42BC-81AA-D8EC3A68E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2240</Words>
  <Characters>12321</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14532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2021-01-28T13:23:00Z</cp:lastPrinted>
  <dcterms:created xsi:type="dcterms:W3CDTF">2021-01-28T13:32:00Z</dcterms:created>
  <dcterms:modified xsi:type="dcterms:W3CDTF">2021-01-28T13:40:00Z</dcterms:modified>
</cp:coreProperties>
</file>